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4716F7" w14:textId="5CFE37DC" w:rsidR="00BA16BB" w:rsidRDefault="00D62CAC" w:rsidP="00DC08C4">
      <w:pPr>
        <w:pStyle w:val="Nzev"/>
        <w:rPr>
          <w:sz w:val="32"/>
        </w:rPr>
      </w:pPr>
      <w:r w:rsidRPr="00FD3BAF">
        <w:rPr>
          <w:noProof/>
          <w:sz w:val="32"/>
          <w:lang w:eastAsia="cs-CZ"/>
        </w:rPr>
        <mc:AlternateContent>
          <mc:Choice Requires="wps">
            <w:drawing>
              <wp:anchor distT="0" distB="0" distL="114300" distR="114300" simplePos="0" relativeHeight="251660288" behindDoc="0" locked="0" layoutInCell="1" allowOverlap="1" wp14:anchorId="1321812E" wp14:editId="07657BB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66CA4E" w14:textId="77777777" w:rsidR="00491D39" w:rsidRPr="00321BCC" w:rsidRDefault="00491D39"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321812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7066CA4E" w14:textId="77777777" w:rsidR="00491D39" w:rsidRPr="00321BCC" w:rsidRDefault="00491D39"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8240" behindDoc="0" locked="0" layoutInCell="1" allowOverlap="1" wp14:anchorId="5B4798DB" wp14:editId="64BFFC0C">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7E9E40" w14:textId="77777777" w:rsidR="00491D39" w:rsidRPr="00321BCC" w:rsidRDefault="00491D39"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B4798DB"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707E9E40" w14:textId="77777777" w:rsidR="00491D39" w:rsidRPr="00321BCC" w:rsidRDefault="00491D39"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6432" behindDoc="0" locked="0" layoutInCell="1" allowOverlap="1" wp14:anchorId="3435472E" wp14:editId="7AF87BFC">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D8F991" w14:textId="77777777" w:rsidR="00491D39" w:rsidRPr="00321BCC" w:rsidRDefault="00491D39"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435472E"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6DD8F991" w14:textId="77777777" w:rsidR="00491D39" w:rsidRPr="00321BCC" w:rsidRDefault="00491D39"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2336" behindDoc="0" locked="0" layoutInCell="1" allowOverlap="1" wp14:anchorId="29B96F4E" wp14:editId="49EFC772">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506BE7" w14:textId="77777777" w:rsidR="00491D39" w:rsidRPr="00321BCC" w:rsidRDefault="00491D39"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9B96F4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23506BE7" w14:textId="77777777" w:rsidR="00491D39" w:rsidRPr="00321BCC" w:rsidRDefault="00491D39"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7B9D33A4" w14:textId="334B3207" w:rsidR="00DC08C4" w:rsidRPr="00DC08C4" w:rsidRDefault="00D62CAC" w:rsidP="00DC08C4">
      <w:pPr>
        <w:jc w:val="center"/>
        <w:rPr>
          <w:b/>
        </w:rPr>
      </w:pPr>
      <w:r w:rsidRPr="00631D4C">
        <w:rPr>
          <w:b/>
        </w:rPr>
        <w:t>č. _CISLO_SMLOUVY_</w:t>
      </w:r>
    </w:p>
    <w:p w14:paraId="79725444" w14:textId="77777777" w:rsidR="00DC08C4" w:rsidRPr="008653F5" w:rsidRDefault="00DC08C4" w:rsidP="00FF445C">
      <w:pPr>
        <w:jc w:val="center"/>
      </w:pPr>
    </w:p>
    <w:p w14:paraId="442283FB" w14:textId="77777777" w:rsidR="00BA16BB" w:rsidRPr="006D0812" w:rsidRDefault="00D62CAC" w:rsidP="00BA16BB">
      <w:pPr>
        <w:pStyle w:val="SubjectName-ContractCzechRadio"/>
      </w:pPr>
      <w:r w:rsidRPr="006D0812">
        <w:t>Český rozhlas</w:t>
      </w:r>
    </w:p>
    <w:p w14:paraId="7B2E1F7A" w14:textId="77777777" w:rsidR="00BA16BB" w:rsidRPr="006D0812" w:rsidRDefault="00D62CAC" w:rsidP="00BA16BB">
      <w:pPr>
        <w:pStyle w:val="SubjectSpecification-ContractCzechRadio"/>
      </w:pPr>
      <w:r w:rsidRPr="006D0812">
        <w:t>zřízený zákonem č. 484/1991 Sb., o Českém rozhlasu</w:t>
      </w:r>
    </w:p>
    <w:p w14:paraId="337A8FB8" w14:textId="77777777" w:rsidR="00BA16BB" w:rsidRPr="006D0812" w:rsidRDefault="00D62CAC" w:rsidP="00BA16BB">
      <w:pPr>
        <w:pStyle w:val="SubjectSpecification-ContractCzechRadio"/>
      </w:pPr>
      <w:r w:rsidRPr="006D0812">
        <w:t>nezapisuje se do obchodního rejstříku</w:t>
      </w:r>
    </w:p>
    <w:p w14:paraId="7FE85E2E" w14:textId="77777777" w:rsidR="00BA16BB" w:rsidRPr="006D0812" w:rsidRDefault="00D62CAC" w:rsidP="00BA16BB">
      <w:pPr>
        <w:pStyle w:val="SubjectSpecification-ContractCzechRadio"/>
      </w:pPr>
      <w:r w:rsidRPr="006D0812">
        <w:t>se sídlem Vinohradská 12, 120 99 Praha 2</w:t>
      </w:r>
    </w:p>
    <w:p w14:paraId="107210D6" w14:textId="364AB66A" w:rsidR="00BA16BB" w:rsidRPr="007317CC" w:rsidRDefault="00D62CAC" w:rsidP="00BA16BB">
      <w:pPr>
        <w:pStyle w:val="SubjectSpecification-ContractCzechRadio"/>
      </w:pPr>
      <w:r w:rsidRPr="007317CC">
        <w:t>zastoupený</w:t>
      </w:r>
      <w:r w:rsidR="00DC08C4" w:rsidRPr="002B5F8A">
        <w:rPr>
          <w:color w:val="auto"/>
        </w:rPr>
        <w:t xml:space="preserve">: </w:t>
      </w:r>
      <w:r w:rsidR="007E666A" w:rsidRPr="00C174BA">
        <w:rPr>
          <w:color w:val="auto"/>
        </w:rPr>
        <w:t>Mgr. René</w:t>
      </w:r>
      <w:r w:rsidR="00303868">
        <w:rPr>
          <w:color w:val="auto"/>
        </w:rPr>
        <w:t>m</w:t>
      </w:r>
      <w:r w:rsidR="007E666A" w:rsidRPr="00C174BA">
        <w:rPr>
          <w:color w:val="auto"/>
        </w:rPr>
        <w:t xml:space="preserve"> Zavoral</w:t>
      </w:r>
      <w:r w:rsidR="00303868">
        <w:rPr>
          <w:color w:val="auto"/>
        </w:rPr>
        <w:t>em</w:t>
      </w:r>
      <w:r w:rsidR="007E666A" w:rsidRPr="00C174BA">
        <w:rPr>
          <w:color w:val="auto"/>
        </w:rPr>
        <w:t>, generální</w:t>
      </w:r>
      <w:r w:rsidR="00303868">
        <w:rPr>
          <w:color w:val="auto"/>
        </w:rPr>
        <w:t>m</w:t>
      </w:r>
      <w:r w:rsidR="007E666A" w:rsidRPr="00C174BA">
        <w:rPr>
          <w:color w:val="auto"/>
        </w:rPr>
        <w:t xml:space="preserve"> ředitel</w:t>
      </w:r>
      <w:r w:rsidR="00303868">
        <w:rPr>
          <w:color w:val="auto"/>
        </w:rPr>
        <w:t>em</w:t>
      </w:r>
    </w:p>
    <w:p w14:paraId="02FC9A9E" w14:textId="62229F79" w:rsidR="00BA16BB" w:rsidRPr="007317CC" w:rsidRDefault="00D62CAC" w:rsidP="00BA16BB">
      <w:pPr>
        <w:pStyle w:val="SubjectSpecification-ContractCzechRadio"/>
      </w:pPr>
      <w:r w:rsidRPr="007317CC">
        <w:t>IČ</w:t>
      </w:r>
      <w:r w:rsidR="00D91F8C">
        <w:t>O</w:t>
      </w:r>
      <w:r w:rsidRPr="007317CC">
        <w:t xml:space="preserve"> 45245053, DIČ CZ45245053</w:t>
      </w:r>
    </w:p>
    <w:p w14:paraId="2FC44DB5" w14:textId="7330D0DE" w:rsidR="00BA16BB" w:rsidRPr="007317CC" w:rsidRDefault="00D62CAC" w:rsidP="00BA16BB">
      <w:pPr>
        <w:pStyle w:val="SubjectSpecification-ContractCzechRadio"/>
      </w:pPr>
      <w:r w:rsidRPr="007317CC">
        <w:t xml:space="preserve">bankovní spojení: </w:t>
      </w:r>
      <w:proofErr w:type="spellStart"/>
      <w:r w:rsidRPr="007317CC">
        <w:t>Raiffeisenbank</w:t>
      </w:r>
      <w:proofErr w:type="spellEnd"/>
      <w:r w:rsidRPr="007317CC">
        <w:t xml:space="preserve"> a.s., č</w:t>
      </w:r>
      <w:r w:rsidR="00764C5E">
        <w:t>íslo</w:t>
      </w:r>
      <w:r w:rsidR="00764C5E" w:rsidRPr="007317CC">
        <w:t xml:space="preserve"> </w:t>
      </w:r>
      <w:r w:rsidRPr="007317CC">
        <w:t>ú</w:t>
      </w:r>
      <w:r w:rsidR="00764C5E">
        <w:t>čtu</w:t>
      </w:r>
      <w:r w:rsidR="00764C5E" w:rsidRPr="007317CC">
        <w:t xml:space="preserve">: </w:t>
      </w:r>
      <w:r w:rsidRPr="007317CC">
        <w:t>1001040797/5500</w:t>
      </w:r>
    </w:p>
    <w:p w14:paraId="18E5D5FA" w14:textId="0B2EBCA1" w:rsidR="007220A3" w:rsidRPr="007317CC" w:rsidRDefault="00D62CAC" w:rsidP="00BA16BB">
      <w:pPr>
        <w:pStyle w:val="SubjectSpecification-ContractCzechRadio"/>
      </w:pPr>
      <w:r w:rsidRPr="007317CC">
        <w:t xml:space="preserve">zástupce pro věcná jednání </w:t>
      </w:r>
      <w:r w:rsidRPr="007317CC">
        <w:tab/>
      </w:r>
      <w:r w:rsidR="00491D39">
        <w:rPr>
          <w:rFonts w:cs="Arial"/>
          <w:szCs w:val="20"/>
        </w:rPr>
        <w:t xml:space="preserve">Zuzana Kubišová </w:t>
      </w:r>
    </w:p>
    <w:p w14:paraId="444E8B4C" w14:textId="600CD0CF" w:rsidR="007220A3" w:rsidRPr="007317CC" w:rsidRDefault="00D62CAC"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w:t>
      </w:r>
      <w:r w:rsidRPr="007E666A">
        <w:t>.: +420</w:t>
      </w:r>
      <w:r w:rsidR="007E666A" w:rsidRPr="007E666A">
        <w:rPr>
          <w:rFonts w:cs="Arial"/>
          <w:szCs w:val="20"/>
        </w:rPr>
        <w:t xml:space="preserve"> </w:t>
      </w:r>
      <w:r w:rsidR="00491D39" w:rsidRPr="007E666A">
        <w:rPr>
          <w:rStyle w:val="vabold"/>
        </w:rPr>
        <w:t>725</w:t>
      </w:r>
      <w:r w:rsidR="007E666A">
        <w:rPr>
          <w:rStyle w:val="vabold"/>
        </w:rPr>
        <w:t> </w:t>
      </w:r>
      <w:r w:rsidR="00491D39">
        <w:rPr>
          <w:rStyle w:val="vabold"/>
        </w:rPr>
        <w:t>905</w:t>
      </w:r>
      <w:r w:rsidR="007E666A">
        <w:rPr>
          <w:rStyle w:val="vabold"/>
        </w:rPr>
        <w:t xml:space="preserve"> </w:t>
      </w:r>
      <w:r w:rsidR="00491D39">
        <w:rPr>
          <w:rStyle w:val="vabold"/>
        </w:rPr>
        <w:t>319</w:t>
      </w:r>
    </w:p>
    <w:p w14:paraId="1442B449" w14:textId="06A725E4" w:rsidR="007220A3" w:rsidRPr="007317CC" w:rsidRDefault="00D62CAC"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hyperlink r:id="rId8" w:history="1">
        <w:r w:rsidR="007E666A">
          <w:rPr>
            <w:rStyle w:val="Hypertextovodkaz"/>
          </w:rPr>
          <w:t>zuzana.kubisova@rozhlas.c</w:t>
        </w:r>
      </w:hyperlink>
      <w:r w:rsidR="007E666A" w:rsidRPr="007317CC">
        <w:rPr>
          <w:rFonts w:cs="Arial"/>
          <w:szCs w:val="20"/>
        </w:rPr>
        <w:t xml:space="preserve"> </w:t>
      </w:r>
    </w:p>
    <w:p w14:paraId="5E0B078B" w14:textId="77777777" w:rsidR="00182D39" w:rsidRPr="007317CC" w:rsidRDefault="00D62CAC"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682D5415" w14:textId="77777777" w:rsidR="00182D39" w:rsidRPr="006D0812" w:rsidRDefault="00182D39" w:rsidP="00BA16BB"/>
    <w:p w14:paraId="2DFF9BBF" w14:textId="77777777" w:rsidR="00BA16BB" w:rsidRPr="006D0812" w:rsidRDefault="00D62CAC" w:rsidP="00BA16BB">
      <w:r w:rsidRPr="006D0812">
        <w:t>a</w:t>
      </w:r>
    </w:p>
    <w:p w14:paraId="4206BA5D" w14:textId="77777777" w:rsidR="00BA16BB" w:rsidRPr="006D0812" w:rsidRDefault="00BA16BB" w:rsidP="00BA16BB"/>
    <w:p w14:paraId="172862AC" w14:textId="77777777" w:rsidR="006D0812" w:rsidRPr="00DA6D1E" w:rsidRDefault="00D62CAC"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035E0EA5" w14:textId="77777777" w:rsidR="000F0134" w:rsidRDefault="00D62CAC" w:rsidP="006D0812">
      <w:pPr>
        <w:pStyle w:val="SubjectSpecification-ContractCzechRadio"/>
        <w:rPr>
          <w:rFonts w:cs="Arial"/>
          <w:szCs w:val="20"/>
        </w:rPr>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A647F39" w14:textId="77777777" w:rsidR="006D0812" w:rsidRPr="007317CC" w:rsidRDefault="00D62CAC"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0C7178CA" w14:textId="23E70985" w:rsidR="007317CC" w:rsidRPr="007317CC" w:rsidRDefault="00D62CAC" w:rsidP="007317CC">
      <w:pPr>
        <w:pStyle w:val="SubjectSpecification-ContractCzechRadio"/>
      </w:pPr>
      <w:r>
        <w:rPr>
          <w:rFonts w:cs="Arial"/>
          <w:szCs w:val="20"/>
        </w:rPr>
        <w:t xml:space="preserve">zastoupená: </w:t>
      </w: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78339101" w14:textId="361BEF7D" w:rsidR="006D0812" w:rsidRDefault="00D62CAC"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764C5E">
        <w:rPr>
          <w:rFonts w:cs="Arial"/>
          <w:szCs w:val="20"/>
          <w:highlight w:val="yellow"/>
        </w:rPr>
        <w:t>O</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6D4ED955" w14:textId="524E34ED" w:rsidR="000F0134" w:rsidRPr="007317CC" w:rsidRDefault="00D62CAC" w:rsidP="000F0134">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č</w:t>
      </w:r>
      <w:r w:rsidR="00764C5E">
        <w:t>íslo</w:t>
      </w:r>
      <w:r w:rsidR="00764C5E" w:rsidRPr="007317CC">
        <w:t xml:space="preserve"> </w:t>
      </w:r>
      <w:r w:rsidRPr="007317CC">
        <w:t>ú</w:t>
      </w:r>
      <w:r w:rsidR="00764C5E">
        <w:t>čtu</w:t>
      </w:r>
      <w:r w:rsidR="00764C5E" w:rsidRPr="007317CC">
        <w:t xml:space="preserve">: </w:t>
      </w:r>
      <w:r w:rsidRPr="007317CC">
        <w:rPr>
          <w:rFonts w:cs="Arial"/>
          <w:szCs w:val="20"/>
        </w:rPr>
        <w:t>[</w:t>
      </w:r>
      <w:r w:rsidRPr="007317CC">
        <w:rPr>
          <w:rFonts w:cs="Arial"/>
          <w:szCs w:val="20"/>
          <w:highlight w:val="yellow"/>
        </w:rPr>
        <w:t>DOPLNIT</w:t>
      </w:r>
      <w:r w:rsidRPr="007317CC">
        <w:rPr>
          <w:rFonts w:cs="Arial"/>
          <w:szCs w:val="20"/>
        </w:rPr>
        <w:t>]</w:t>
      </w:r>
    </w:p>
    <w:p w14:paraId="04F48965" w14:textId="77777777" w:rsidR="006D0812" w:rsidRPr="007317CC" w:rsidRDefault="00D62CAC"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34479061" w14:textId="77777777" w:rsidR="006D0812" w:rsidRPr="007317CC" w:rsidRDefault="00D62CAC"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387AA4EB" w14:textId="77777777" w:rsidR="006D0812" w:rsidRPr="007317CC" w:rsidRDefault="00D62CAC"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54159061" w14:textId="4EC21CC0" w:rsidR="00182D39" w:rsidRDefault="00D62CAC" w:rsidP="006D0812">
      <w:pPr>
        <w:pStyle w:val="SubjectSpecification-ContractCzechRadio"/>
      </w:pPr>
      <w:r w:rsidRPr="007317CC">
        <w:t>(dále jen jako „</w:t>
      </w:r>
      <w:r w:rsidR="00646A22" w:rsidRPr="007317CC">
        <w:rPr>
          <w:b/>
        </w:rPr>
        <w:t>poskytovatel</w:t>
      </w:r>
      <w:r w:rsidRPr="007317CC">
        <w:t>“)</w:t>
      </w:r>
    </w:p>
    <w:p w14:paraId="07D5C885" w14:textId="4FD6FF51" w:rsidR="00162D8D" w:rsidRDefault="00162D8D" w:rsidP="006D0812">
      <w:pPr>
        <w:pStyle w:val="SubjectSpecification-ContractCzechRadio"/>
      </w:pPr>
    </w:p>
    <w:p w14:paraId="060DAFEE" w14:textId="30C50FFB" w:rsidR="00162D8D" w:rsidRPr="00162D8D" w:rsidRDefault="00D62CAC" w:rsidP="006D0812">
      <w:pPr>
        <w:pStyle w:val="SubjectSpecification-ContractCzechRadio"/>
      </w:pPr>
      <w:r>
        <w:t>(dále společně jen jako „</w:t>
      </w:r>
      <w:r>
        <w:rPr>
          <w:b/>
        </w:rPr>
        <w:t>smluvní strany</w:t>
      </w:r>
      <w:r>
        <w:t>“</w:t>
      </w:r>
      <w:r w:rsidR="00D91F8C" w:rsidRPr="00D91F8C">
        <w:t xml:space="preserve"> </w:t>
      </w:r>
      <w:r w:rsidR="00D91F8C">
        <w:t xml:space="preserve">anebo jednotlivě </w:t>
      </w:r>
      <w:r w:rsidR="00DD1612">
        <w:t xml:space="preserve">také </w:t>
      </w:r>
      <w:r w:rsidR="00D91F8C">
        <w:t>jako „</w:t>
      </w:r>
      <w:r w:rsidR="00D91F8C" w:rsidRPr="00763543">
        <w:rPr>
          <w:b/>
        </w:rPr>
        <w:t>smluvní strana</w:t>
      </w:r>
      <w:r w:rsidR="00D91F8C">
        <w:t>“</w:t>
      </w:r>
      <w:r>
        <w:t>)</w:t>
      </w:r>
    </w:p>
    <w:p w14:paraId="5A50BE3E" w14:textId="77777777" w:rsidR="00182D39" w:rsidRDefault="00182D39" w:rsidP="00BA16BB"/>
    <w:p w14:paraId="669F24AA" w14:textId="77777777" w:rsidR="008653F5" w:rsidRPr="006D0812" w:rsidRDefault="008653F5" w:rsidP="00BA16BB"/>
    <w:p w14:paraId="024E8D4A" w14:textId="213CF9EC" w:rsidR="00BA16BB" w:rsidRDefault="00D62CAC" w:rsidP="00182D39">
      <w:pPr>
        <w:jc w:val="center"/>
      </w:pPr>
      <w:r w:rsidRPr="006D0812">
        <w:t>uzavírají</w:t>
      </w:r>
      <w:r w:rsidR="00182D39" w:rsidRPr="006D0812">
        <w:t xml:space="preserve"> v souladu s ustanovením § </w:t>
      </w:r>
      <w:r w:rsidR="00DA6D1E">
        <w:t xml:space="preserve">1746 odst. 2, </w:t>
      </w:r>
      <w:r w:rsidR="000F0134" w:rsidRPr="006D0812">
        <w:t>§</w:t>
      </w:r>
      <w:r w:rsidR="000F0134">
        <w:t xml:space="preserve"> </w:t>
      </w:r>
      <w:r w:rsidR="00BD3AB0">
        <w:t>2586</w:t>
      </w:r>
      <w:r w:rsidR="00182D39" w:rsidRPr="006D0812">
        <w:t xml:space="preserve"> a násl.</w:t>
      </w:r>
      <w:r w:rsidR="00DA6D1E">
        <w:t xml:space="preserve"> a</w:t>
      </w:r>
      <w:r w:rsidR="000F0134">
        <w:t xml:space="preserve"> </w:t>
      </w:r>
      <w:r w:rsidR="000F0134" w:rsidRPr="006D0812">
        <w:t>§</w:t>
      </w:r>
      <w:r w:rsidR="00DA6D1E">
        <w:t xml:space="preserve"> 2631</w:t>
      </w:r>
      <w:r w:rsidR="00182D39" w:rsidRPr="006D0812">
        <w:t xml:space="preserve"> </w:t>
      </w:r>
      <w:r w:rsidR="00BD0C33" w:rsidRPr="006D0812">
        <w:t>a násl.</w:t>
      </w:r>
      <w:r w:rsidR="00BD0C33">
        <w:t xml:space="preserve"> </w:t>
      </w:r>
      <w:r w:rsidR="00182D39" w:rsidRPr="006D0812">
        <w:t>z</w:t>
      </w:r>
      <w:r w:rsidR="000F0134">
        <w:t>ákona</w:t>
      </w:r>
      <w:r w:rsidR="00342837">
        <w:t xml:space="preserve"> č. </w:t>
      </w:r>
      <w:r w:rsidR="00182D39" w:rsidRPr="006D0812">
        <w:t>89/2012 Sb., občanský zákoník</w:t>
      </w:r>
      <w:r w:rsidR="00BE6222" w:rsidRPr="006D0812">
        <w:t>, ve znění pozdějších předpisů (dále jen „</w:t>
      </w:r>
      <w:r w:rsidR="00BE6222" w:rsidRPr="007317CC">
        <w:rPr>
          <w:b/>
        </w:rPr>
        <w:t>OZ</w:t>
      </w:r>
      <w:r w:rsidR="00BE6222" w:rsidRPr="006D0812">
        <w:t>“)</w:t>
      </w:r>
      <w:r w:rsidR="00342837">
        <w:t>,</w:t>
      </w:r>
      <w:r w:rsidR="00AA6ED4">
        <w:t xml:space="preserve"> v rámci veřejné zakázky č.</w:t>
      </w:r>
      <w:r w:rsidR="00342837">
        <w:t xml:space="preserve"> </w:t>
      </w:r>
      <w:r w:rsidR="00AA6ED4">
        <w:t xml:space="preserve">j. </w:t>
      </w:r>
      <w:r w:rsidR="00757D1B" w:rsidRPr="00757D1B">
        <w:rPr>
          <w:rFonts w:cs="Arial"/>
          <w:b/>
          <w:szCs w:val="20"/>
        </w:rPr>
        <w:t>MR35_2025</w:t>
      </w:r>
      <w:r w:rsidR="00BE6222" w:rsidRPr="006D0812">
        <w:t xml:space="preserve"> </w:t>
      </w:r>
      <w:r w:rsidR="001F3584" w:rsidRPr="000C16A3">
        <w:rPr>
          <w:rFonts w:cs="Arial"/>
          <w:szCs w:val="20"/>
        </w:rPr>
        <w:t>s názvem</w:t>
      </w:r>
      <w:r w:rsidR="001F3584">
        <w:rPr>
          <w:rFonts w:cs="Arial"/>
          <w:b/>
          <w:szCs w:val="20"/>
        </w:rPr>
        <w:t xml:space="preserve"> </w:t>
      </w:r>
      <w:r w:rsidR="00757D1B" w:rsidRPr="00757D1B">
        <w:rPr>
          <w:rFonts w:cs="Arial"/>
          <w:b/>
          <w:szCs w:val="20"/>
        </w:rPr>
        <w:t>Poskytování mediálního archivu</w:t>
      </w:r>
      <w:r w:rsidR="001F3584">
        <w:rPr>
          <w:rFonts w:cs="Arial"/>
          <w:b/>
          <w:szCs w:val="20"/>
        </w:rPr>
        <w:t xml:space="preserve"> </w:t>
      </w:r>
      <w:r w:rsidR="001F3584" w:rsidRPr="000C16A3">
        <w:rPr>
          <w:rFonts w:cs="Arial"/>
          <w:szCs w:val="20"/>
        </w:rPr>
        <w:t>(dále jen jako „</w:t>
      </w:r>
      <w:r w:rsidR="001F3584" w:rsidRPr="00D938A0">
        <w:rPr>
          <w:rFonts w:cs="Arial"/>
          <w:b/>
          <w:szCs w:val="20"/>
        </w:rPr>
        <w:t>ve</w:t>
      </w:r>
      <w:r w:rsidR="001F3584" w:rsidRPr="000C16A3">
        <w:rPr>
          <w:rFonts w:cs="Arial"/>
          <w:b/>
          <w:szCs w:val="20"/>
        </w:rPr>
        <w:t>řejná zakázka</w:t>
      </w:r>
      <w:r w:rsidR="001F3584" w:rsidRPr="000C16A3">
        <w:rPr>
          <w:rFonts w:cs="Arial"/>
          <w:szCs w:val="20"/>
        </w:rPr>
        <w:t xml:space="preserve">“) </w:t>
      </w:r>
      <w:r w:rsidR="00182D39" w:rsidRPr="006D0812">
        <w:t>tuto smlouvu</w:t>
      </w:r>
      <w:r w:rsidR="0044705E">
        <w:t xml:space="preserve"> </w:t>
      </w:r>
      <w:r w:rsidR="000F0134">
        <w:t xml:space="preserve">o poskytování služeb </w:t>
      </w:r>
      <w:r w:rsidR="00464B7C">
        <w:t>(dále jen jako </w:t>
      </w:r>
      <w:r w:rsidR="00182D39" w:rsidRPr="006D0812">
        <w:t>„</w:t>
      </w:r>
      <w:r w:rsidR="00182D39" w:rsidRPr="007317CC">
        <w:rPr>
          <w:b/>
        </w:rPr>
        <w:t>smlouva</w:t>
      </w:r>
      <w:r w:rsidR="00182D39" w:rsidRPr="006D0812">
        <w:t>“)</w:t>
      </w:r>
    </w:p>
    <w:p w14:paraId="7C60E801" w14:textId="77777777" w:rsidR="00BA16BB" w:rsidRPr="006D0812" w:rsidRDefault="00D62CAC" w:rsidP="00BA16BB">
      <w:pPr>
        <w:pStyle w:val="Heading-Number-ContractCzechRadio"/>
      </w:pPr>
      <w:r w:rsidRPr="006D0812">
        <w:t>Předmět smlouvy</w:t>
      </w:r>
    </w:p>
    <w:p w14:paraId="5811016B" w14:textId="7C64501D" w:rsidR="00757D1B" w:rsidRDefault="00D62CAC" w:rsidP="00B62AEA">
      <w:pPr>
        <w:pStyle w:val="ListNumber-ContractCzechRadio"/>
      </w:pPr>
      <w:r w:rsidRPr="006D0812">
        <w:t xml:space="preserve">Předmětem </w:t>
      </w:r>
      <w:r w:rsidR="00884C6F" w:rsidRPr="006D0812">
        <w:t xml:space="preserve">této smlouvy je </w:t>
      </w:r>
      <w:r w:rsidR="00E4753C" w:rsidRPr="006D0812">
        <w:t xml:space="preserve">povinnost </w:t>
      </w:r>
      <w:r w:rsidR="00646A22">
        <w:t>poskytovatele</w:t>
      </w:r>
      <w:r w:rsidR="004545D6">
        <w:t xml:space="preserve"> </w:t>
      </w:r>
      <w:r w:rsidR="00070779">
        <w:t>poskytovat</w:t>
      </w:r>
      <w:r w:rsidR="004545D6">
        <w:t xml:space="preserve"> </w:t>
      </w:r>
      <w:r w:rsidR="00070779">
        <w:t>objednateli</w:t>
      </w:r>
      <w:r w:rsidR="004545D6">
        <w:t xml:space="preserve"> </w:t>
      </w:r>
      <w:r w:rsidR="009726C7">
        <w:t xml:space="preserve">na svůj náklad a nebezpečí </w:t>
      </w:r>
      <w:r w:rsidR="004545D6">
        <w:t xml:space="preserve">následující </w:t>
      </w:r>
      <w:r w:rsidR="00646A22">
        <w:t>služby</w:t>
      </w:r>
      <w:r w:rsidR="007E666A">
        <w:t xml:space="preserve"> –</w:t>
      </w:r>
      <w:r w:rsidR="00B62AEA">
        <w:t xml:space="preserve"> </w:t>
      </w:r>
      <w:r w:rsidR="00F97262" w:rsidRPr="007E666A">
        <w:rPr>
          <w:b/>
        </w:rPr>
        <w:t>poskytnutí přístupu do mediálního archivu poskytovatele přes webové rozhraní a mobilní aplikaci poskytovatele prostřednictvím originálních přihlašovacích údajů poskytnutých objednateli</w:t>
      </w:r>
      <w:r w:rsidR="004B55B9">
        <w:t xml:space="preserve"> </w:t>
      </w:r>
      <w:r w:rsidR="00884C6F" w:rsidRPr="00B27C14">
        <w:t>(dále také jako „</w:t>
      </w:r>
      <w:r w:rsidR="00646A22" w:rsidRPr="007E666A">
        <w:rPr>
          <w:b/>
        </w:rPr>
        <w:t>služby</w:t>
      </w:r>
      <w:r w:rsidR="00884C6F" w:rsidRPr="00B27C14">
        <w:t>“)</w:t>
      </w:r>
      <w:r w:rsidR="00884C6F" w:rsidRPr="006D0812">
        <w:t xml:space="preserve"> a </w:t>
      </w:r>
      <w:r w:rsidR="00E4753C" w:rsidRPr="006D0812">
        <w:t xml:space="preserve">povinnost </w:t>
      </w:r>
      <w:r w:rsidR="00EB789E">
        <w:t>objednatele</w:t>
      </w:r>
      <w:r w:rsidR="00884C6F" w:rsidRPr="006D0812">
        <w:t xml:space="preserve"> </w:t>
      </w:r>
      <w:r w:rsidR="00646A22">
        <w:t>za služby</w:t>
      </w:r>
      <w:r w:rsidR="00884C6F" w:rsidRPr="006D0812">
        <w:t xml:space="preserve"> zaplatit </w:t>
      </w:r>
      <w:r w:rsidR="00646A22">
        <w:t>poskytovateli</w:t>
      </w:r>
      <w:r w:rsidR="00884C6F" w:rsidRPr="006D0812">
        <w:t xml:space="preserve"> </w:t>
      </w:r>
      <w:r w:rsidR="00BD0C33">
        <w:t xml:space="preserve">sjednanou </w:t>
      </w:r>
      <w:r w:rsidR="004216FE">
        <w:t xml:space="preserve">cenu, to vše </w:t>
      </w:r>
      <w:r w:rsidR="004216FE" w:rsidRPr="006D0812">
        <w:t>dle podmínek stanovených</w:t>
      </w:r>
      <w:r w:rsidR="004216FE">
        <w:t xml:space="preserve"> touto smlouvou</w:t>
      </w:r>
      <w:r w:rsidR="00884C6F" w:rsidRPr="006D0812">
        <w:t xml:space="preserve">. </w:t>
      </w:r>
    </w:p>
    <w:p w14:paraId="7EFB05E8" w14:textId="2057861B" w:rsidR="00BD0C33" w:rsidRDefault="00D62CAC" w:rsidP="00BD0C33">
      <w:pPr>
        <w:pStyle w:val="ListNumber-ContractCzechRadio"/>
      </w:pPr>
      <w:r>
        <w:t>Specifikace služeb,</w:t>
      </w:r>
      <w:r w:rsidR="00CA1937">
        <w:t xml:space="preserve"> </w:t>
      </w:r>
      <w:r w:rsidR="00CA1937" w:rsidRPr="0020563C">
        <w:rPr>
          <w:rFonts w:cs="Arial"/>
          <w:szCs w:val="20"/>
        </w:rPr>
        <w:t>včetně</w:t>
      </w:r>
      <w:r w:rsidR="007E666A">
        <w:rPr>
          <w:rFonts w:cs="Arial"/>
          <w:szCs w:val="20"/>
        </w:rPr>
        <w:t xml:space="preserve"> </w:t>
      </w:r>
      <w:r w:rsidR="00CA1937" w:rsidRPr="0020563C">
        <w:rPr>
          <w:rFonts w:cs="Arial"/>
          <w:szCs w:val="20"/>
        </w:rPr>
        <w:t xml:space="preserve">popisu mediálního archivu, rozsahu jeho databáze, </w:t>
      </w:r>
      <w:r>
        <w:t>jakož i podmínky je</w:t>
      </w:r>
      <w:r w:rsidR="007E666A">
        <w:t xml:space="preserve">ho </w:t>
      </w:r>
      <w:r>
        <w:t>provádění j</w:t>
      </w:r>
      <w:r w:rsidR="007E666A">
        <w:t>sou</w:t>
      </w:r>
      <w:r>
        <w:t xml:space="preserve"> blíže </w:t>
      </w:r>
      <w:r w:rsidR="004216FE">
        <w:t>konkretizovány</w:t>
      </w:r>
      <w:r>
        <w:t xml:space="preserve"> </w:t>
      </w:r>
      <w:r w:rsidR="004216FE">
        <w:t>v příloze</w:t>
      </w:r>
      <w:r>
        <w:t xml:space="preserve"> </w:t>
      </w:r>
      <w:r w:rsidR="004216FE">
        <w:t>této smlouvy</w:t>
      </w:r>
      <w:r>
        <w:t>.</w:t>
      </w:r>
    </w:p>
    <w:p w14:paraId="154B9839" w14:textId="0597BAF1" w:rsidR="00CA1937" w:rsidRPr="00CA1937" w:rsidRDefault="00D62CAC" w:rsidP="00B62AEA">
      <w:pPr>
        <w:pStyle w:val="ListNumber-ContractCzechRadio"/>
        <w:spacing w:after="240" w:line="240" w:lineRule="auto"/>
        <w:rPr>
          <w:rFonts w:cs="Arial"/>
          <w:color w:val="000000"/>
          <w:szCs w:val="20"/>
          <w:lang w:eastAsia="cs-CZ" w:bidi="cs-CZ"/>
        </w:rPr>
      </w:pPr>
      <w:r w:rsidRPr="00CA1937">
        <w:rPr>
          <w:rFonts w:cs="Arial"/>
          <w:szCs w:val="20"/>
        </w:rPr>
        <w:t>„</w:t>
      </w:r>
      <w:r w:rsidRPr="00CA1937">
        <w:rPr>
          <w:rFonts w:cs="Arial"/>
          <w:b/>
          <w:i/>
          <w:szCs w:val="20"/>
        </w:rPr>
        <w:t>Mediálním archivem</w:t>
      </w:r>
      <w:r w:rsidRPr="00CA1937">
        <w:rPr>
          <w:rFonts w:cs="Arial"/>
          <w:szCs w:val="20"/>
        </w:rPr>
        <w:t>“ nebo „</w:t>
      </w:r>
      <w:r w:rsidRPr="00CA1937">
        <w:rPr>
          <w:rFonts w:cs="Arial"/>
          <w:b/>
          <w:i/>
          <w:szCs w:val="20"/>
        </w:rPr>
        <w:t>archivem</w:t>
      </w:r>
      <w:r w:rsidRPr="00CA1937">
        <w:rPr>
          <w:rFonts w:cs="Arial"/>
          <w:szCs w:val="20"/>
        </w:rPr>
        <w:t xml:space="preserve">“ se pro účely této smlouvy rozumí </w:t>
      </w:r>
      <w:r w:rsidRPr="00CA1937">
        <w:rPr>
          <w:rFonts w:cs="Arial"/>
          <w:color w:val="000000"/>
          <w:szCs w:val="20"/>
          <w:lang w:eastAsia="cs-CZ" w:bidi="cs-CZ"/>
        </w:rPr>
        <w:t>elektronická databáze</w:t>
      </w:r>
      <w:r w:rsidR="007E666A">
        <w:rPr>
          <w:rFonts w:cs="Arial"/>
          <w:color w:val="000000"/>
          <w:szCs w:val="20"/>
          <w:lang w:eastAsia="cs-CZ" w:bidi="cs-CZ"/>
        </w:rPr>
        <w:t xml:space="preserve"> </w:t>
      </w:r>
      <w:r w:rsidRPr="00CA1937">
        <w:rPr>
          <w:rFonts w:cs="Arial"/>
          <w:color w:val="000000"/>
          <w:szCs w:val="20"/>
          <w:lang w:eastAsia="cs-CZ" w:bidi="cs-CZ"/>
        </w:rPr>
        <w:t xml:space="preserve">denně aktualizovaných mediálních titulů, u kterých má poskytovatel vypořádané </w:t>
      </w:r>
      <w:r w:rsidRPr="00CA1937">
        <w:rPr>
          <w:rFonts w:cs="Arial"/>
          <w:color w:val="000000"/>
          <w:szCs w:val="20"/>
          <w:lang w:eastAsia="cs-CZ" w:bidi="cs-CZ"/>
        </w:rPr>
        <w:lastRenderedPageBreak/>
        <w:t>licence k jejich poskytování třetím osobám, a to přinejmenším za účelem jejich citování prostřednictvím rozhlasového vysílání a je oprávněn tato oprávnění poskytnout třetí osobě v souladu s touto smlouvou. Mediální archiv musí obsahovat články a přepisy pořadů v plném znění, pokrývající období od současnosti přinejmenším do roku 2000 a obsahovat plné texty článků tištěných celostátních a regionálních deníků, společenských a odborných časopisů, přepisy televizních a rozhlasových relací a internetových médií (dále také jen „</w:t>
      </w:r>
      <w:r w:rsidRPr="00CA1937">
        <w:rPr>
          <w:rFonts w:cs="Arial"/>
          <w:b/>
          <w:i/>
          <w:color w:val="000000"/>
          <w:szCs w:val="20"/>
          <w:lang w:eastAsia="cs-CZ" w:bidi="cs-CZ"/>
        </w:rPr>
        <w:t>obsah mediálního archivu</w:t>
      </w:r>
      <w:r w:rsidRPr="00CA1937">
        <w:rPr>
          <w:rFonts w:cs="Arial"/>
          <w:color w:val="000000"/>
          <w:szCs w:val="20"/>
          <w:lang w:eastAsia="cs-CZ" w:bidi="cs-CZ"/>
        </w:rPr>
        <w:t xml:space="preserve">“). </w:t>
      </w:r>
    </w:p>
    <w:p w14:paraId="101B82C6" w14:textId="77777777" w:rsidR="00CA1937" w:rsidRPr="00CA1937" w:rsidRDefault="00D62CAC" w:rsidP="00CA1937">
      <w:pPr>
        <w:pStyle w:val="ListNumber-ContractCzechRadio"/>
        <w:rPr>
          <w:rFonts w:cs="Arial"/>
          <w:szCs w:val="20"/>
        </w:rPr>
      </w:pPr>
      <w:r w:rsidRPr="00CA1937">
        <w:rPr>
          <w:rFonts w:cs="Arial"/>
          <w:szCs w:val="20"/>
        </w:rPr>
        <w:t>„</w:t>
      </w:r>
      <w:r w:rsidRPr="00CA1937">
        <w:rPr>
          <w:rFonts w:cs="Arial"/>
          <w:b/>
          <w:i/>
          <w:szCs w:val="20"/>
        </w:rPr>
        <w:t>Vybranými informačními zdroji</w:t>
      </w:r>
      <w:r w:rsidRPr="00CA1937">
        <w:rPr>
          <w:rFonts w:cs="Arial"/>
          <w:szCs w:val="20"/>
        </w:rPr>
        <w:t xml:space="preserve">“ se pro účely této smlouvy rozumí mediální informační zdroje zahrnující tištěná, televizní, rozhlasová i internetová média, která objednatel v příloze této smlouvy označil jako povinně monitorované informační zdroje, a k jejichž článkům a relacím mu poskytovatel poskytne přístup na základě jejich archivace v mediálním archivu poskytovatele, a to včetně práva takové články a relace prohlížet a stahovat. </w:t>
      </w:r>
    </w:p>
    <w:p w14:paraId="0BCC42BC" w14:textId="017268BA" w:rsidR="00A260F1" w:rsidRDefault="00D62CAC" w:rsidP="00A260F1">
      <w:pPr>
        <w:pStyle w:val="ListNumber-ContractCzechRadio"/>
        <w:rPr>
          <w:rFonts w:cs="Arial"/>
          <w:szCs w:val="20"/>
        </w:rPr>
      </w:pPr>
      <w:r w:rsidRPr="00CA1937">
        <w:rPr>
          <w:rFonts w:cs="Arial"/>
          <w:szCs w:val="20"/>
        </w:rPr>
        <w:t>„</w:t>
      </w:r>
      <w:r w:rsidRPr="00CA1937">
        <w:rPr>
          <w:rFonts w:cs="Arial"/>
          <w:b/>
          <w:i/>
          <w:szCs w:val="20"/>
        </w:rPr>
        <w:t>Vybranými pořady</w:t>
      </w:r>
      <w:r w:rsidRPr="00CA1937">
        <w:rPr>
          <w:rFonts w:cs="Arial"/>
          <w:szCs w:val="20"/>
        </w:rPr>
        <w:t>“ nebo „</w:t>
      </w:r>
      <w:r w:rsidRPr="00CA1937">
        <w:rPr>
          <w:rFonts w:cs="Arial"/>
          <w:b/>
          <w:i/>
          <w:szCs w:val="20"/>
        </w:rPr>
        <w:t>pořady</w:t>
      </w:r>
      <w:r w:rsidRPr="00CA1937">
        <w:rPr>
          <w:rFonts w:cs="Arial"/>
          <w:szCs w:val="20"/>
        </w:rPr>
        <w:t>“ se pro účely této smlouvy rozumí zvukové, příp. obrazově zvukové záznamy částí vysílání jednotlivých rozhlasových stanic objednatele, která svým obsahem, formou a funkcí tvoří uzavřený celek vysílání nebo tok programových prvků a představuje samostatnou položku rozhlasového programu jednotlivých rozhlasových stanic objednatele, jejichž textové přepisy bude poskytovatel po dobu účinnosti této smlouvy umisťovat do mediálního archivu. Přehled vybraných pořadů, jejichž přepisy bude poskytovatel za účelem plnění dle této smlouvy povinen do archivu umisťovat, je uveden v příloze této smlouvy. Pro vyloučení pochybností objednatel uvádí, že je oprávněn jednostranně bez nutnosti souhlasu ze strany poskytovatele měnit názvy vybraných pořadů, jakož i vybrané pořady samotné (tj. zaměnit jeden vybraný pořad za jiný či jeden vybraný pořad nahradit více pořady)</w:t>
      </w:r>
      <w:r w:rsidR="00B4246D">
        <w:rPr>
          <w:rFonts w:cs="Arial"/>
          <w:szCs w:val="20"/>
        </w:rPr>
        <w:t>.</w:t>
      </w:r>
    </w:p>
    <w:p w14:paraId="6282262F" w14:textId="623C8DCA" w:rsidR="00CA1937" w:rsidRPr="00A260F1" w:rsidRDefault="00D62CAC" w:rsidP="00A260F1">
      <w:pPr>
        <w:pStyle w:val="ListNumber-ContractCzechRadio"/>
        <w:rPr>
          <w:rFonts w:cs="Arial"/>
          <w:szCs w:val="20"/>
        </w:rPr>
      </w:pPr>
      <w:r w:rsidRPr="00A260F1">
        <w:rPr>
          <w:rFonts w:cs="Arial"/>
          <w:b/>
          <w:i/>
        </w:rPr>
        <w:t>Online aplikací</w:t>
      </w:r>
      <w:r w:rsidRPr="00A260F1">
        <w:rPr>
          <w:rFonts w:cs="Arial"/>
        </w:rPr>
        <w:t xml:space="preserve">“ </w:t>
      </w:r>
      <w:r w:rsidRPr="00A260F1">
        <w:rPr>
          <w:rFonts w:cs="Arial"/>
          <w:szCs w:val="20"/>
        </w:rPr>
        <w:t>se pro účely této smlouvy rozumí webová aplikace provozovaná poskytovatelem, v</w:t>
      </w:r>
      <w:r w:rsidR="00FA49B0">
        <w:rPr>
          <w:rFonts w:cs="Arial"/>
          <w:szCs w:val="20"/>
        </w:rPr>
        <w:t> </w:t>
      </w:r>
      <w:r w:rsidRPr="00A260F1">
        <w:rPr>
          <w:rFonts w:cs="Arial"/>
          <w:szCs w:val="20"/>
        </w:rPr>
        <w:t>níž</w:t>
      </w:r>
      <w:r w:rsidR="00FA49B0">
        <w:rPr>
          <w:rFonts w:cs="Arial"/>
          <w:szCs w:val="20"/>
        </w:rPr>
        <w:t xml:space="preserve"> je </w:t>
      </w:r>
      <w:r w:rsidR="00951CD6">
        <w:rPr>
          <w:rFonts w:cs="Arial"/>
          <w:szCs w:val="20"/>
        </w:rPr>
        <w:t xml:space="preserve">z počítačů i z mobilních telefonů </w:t>
      </w:r>
      <w:r w:rsidR="00FA49B0">
        <w:rPr>
          <w:rFonts w:cs="Arial"/>
          <w:szCs w:val="20"/>
        </w:rPr>
        <w:t>d</w:t>
      </w:r>
      <w:r w:rsidR="00951CD6">
        <w:rPr>
          <w:rFonts w:cs="Arial"/>
          <w:szCs w:val="20"/>
        </w:rPr>
        <w:t>ostupný mediální archiv.</w:t>
      </w:r>
    </w:p>
    <w:p w14:paraId="7F1E8EF6" w14:textId="73F72CAF" w:rsidR="004545D6" w:rsidRDefault="00D62CAC"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w:t>
      </w:r>
      <w:r w:rsidR="009720FB">
        <w:t> </w:t>
      </w:r>
      <w:r w:rsidR="00F805A1" w:rsidRPr="0044705E">
        <w:t>ceně</w:t>
      </w:r>
      <w:r w:rsidR="009720FB">
        <w:t xml:space="preserve"> služeb</w:t>
      </w:r>
      <w:r w:rsidR="00F805A1" w:rsidRPr="0044705E">
        <w:t>)</w:t>
      </w:r>
      <w:r w:rsidRPr="0044705E">
        <w:t xml:space="preserve"> a bez jeho dodání </w:t>
      </w:r>
      <w:r w:rsidR="00646A22">
        <w:t>nejsou služby</w:t>
      </w:r>
      <w:r w:rsidRPr="0044705E">
        <w:t xml:space="preserve"> řádně splněn</w:t>
      </w:r>
      <w:r w:rsidR="00646A22">
        <w:t>y</w:t>
      </w:r>
      <w:r w:rsidRPr="0044705E">
        <w:t>.</w:t>
      </w:r>
    </w:p>
    <w:p w14:paraId="525F72F8" w14:textId="77777777" w:rsidR="00BA16BB" w:rsidRPr="006D0812" w:rsidRDefault="00D62CAC" w:rsidP="00BA16BB">
      <w:pPr>
        <w:pStyle w:val="Heading-Number-ContractCzechRadio"/>
      </w:pPr>
      <w:r w:rsidRPr="006D0812">
        <w:t>Místo a doba plnění</w:t>
      </w:r>
    </w:p>
    <w:p w14:paraId="32CA7AD2" w14:textId="2185E89B" w:rsidR="004545D6" w:rsidRPr="004545D6" w:rsidRDefault="00D62CAC" w:rsidP="00EB789E">
      <w:pPr>
        <w:pStyle w:val="ListNumber-ContractCzechRadio"/>
      </w:pPr>
      <w:r w:rsidRPr="004545D6">
        <w:t xml:space="preserve">Místem </w:t>
      </w:r>
      <w:r w:rsidR="00070779">
        <w:t>poskytování</w:t>
      </w:r>
      <w:r w:rsidR="00070779" w:rsidRPr="00214A85">
        <w:t xml:space="preserve"> </w:t>
      </w:r>
      <w:r w:rsidR="00646A22">
        <w:t>služeb</w:t>
      </w:r>
      <w:r w:rsidRPr="004545D6">
        <w:t xml:space="preserve"> je </w:t>
      </w:r>
      <w:r w:rsidR="00C7206F">
        <w:t xml:space="preserve">datová infrastruktura poskytovatele dostupná z </w:t>
      </w:r>
      <w:r w:rsidR="001731DB" w:rsidRPr="00D567F9">
        <w:t>území České republiky, přičemž však objednateli musí být umožněn přístup do mediálního archivu i ze zahraničí</w:t>
      </w:r>
      <w:r w:rsidR="001731DB" w:rsidRPr="00D567F9">
        <w:rPr>
          <w:rFonts w:cs="Arial"/>
          <w:szCs w:val="20"/>
        </w:rPr>
        <w:t>.</w:t>
      </w:r>
      <w:r w:rsidR="00951CD6" w:rsidRPr="00366797">
        <w:rPr>
          <w:rFonts w:cs="Arial"/>
          <w:b/>
          <w:szCs w:val="20"/>
          <w:highlight w:val="yellow"/>
        </w:rPr>
        <w:t xml:space="preserve"> </w:t>
      </w:r>
      <w:r w:rsidR="00C7206F">
        <w:rPr>
          <w:rFonts w:cs="Arial"/>
          <w:b/>
          <w:szCs w:val="20"/>
        </w:rPr>
        <w:t xml:space="preserve"> </w:t>
      </w:r>
    </w:p>
    <w:p w14:paraId="759DB2BB" w14:textId="626ECEA6" w:rsidR="001731DB" w:rsidRPr="004545D6" w:rsidRDefault="00D62CAC" w:rsidP="001731DB">
      <w:pPr>
        <w:pStyle w:val="ListNumber-ContractCzechRadio"/>
      </w:pPr>
      <w:r w:rsidRPr="004611A1">
        <w:t xml:space="preserve">Tato smlouva se uzavírá </w:t>
      </w:r>
      <w:r>
        <w:rPr>
          <w:b/>
        </w:rPr>
        <w:t>na dobu 48</w:t>
      </w:r>
      <w:r w:rsidRPr="00D567F9">
        <w:rPr>
          <w:b/>
        </w:rPr>
        <w:t xml:space="preserve"> měsíců</w:t>
      </w:r>
      <w:r w:rsidRPr="004611A1">
        <w:t xml:space="preserve"> </w:t>
      </w:r>
      <w:r w:rsidR="006A49FA">
        <w:t xml:space="preserve">s účinností </w:t>
      </w:r>
      <w:r w:rsidRPr="004611A1">
        <w:t>od</w:t>
      </w:r>
      <w:r w:rsidR="00C174BA">
        <w:t xml:space="preserve">e dne 1.2.2026. </w:t>
      </w:r>
    </w:p>
    <w:p w14:paraId="3DDE9610" w14:textId="720C691B" w:rsidR="001731DB" w:rsidRDefault="00D62CAC" w:rsidP="001731DB">
      <w:pPr>
        <w:pStyle w:val="ListNumber-ContractCzechRadio"/>
      </w:pPr>
      <w:r w:rsidRPr="004611A1">
        <w:t xml:space="preserve">Poskytovatel se zavazuje poskytovat služby </w:t>
      </w:r>
      <w:r w:rsidR="00F673FF">
        <w:t xml:space="preserve">v </w:t>
      </w:r>
      <w:r w:rsidRPr="004611A1">
        <w:t>dohodnutých termínech ode dne účinnosti této smlouvy, přičemž na přesném datu započetí poskytování služeb je poskytovatel povinen se předem písemně dohodnout s objednatelem.</w:t>
      </w:r>
    </w:p>
    <w:p w14:paraId="1F2FAD78" w14:textId="456EDB0D" w:rsidR="001731DB" w:rsidRDefault="00D62CAC" w:rsidP="001731DB">
      <w:pPr>
        <w:pStyle w:val="ListNumber-ContractCzechRadio"/>
      </w:pPr>
      <w:r>
        <w:t xml:space="preserve">Poskytovatel se zavazuje zpřístupnit objednateli svůj mediální archiv i vlastní online aplikaci bez zbytečného odkladu po účinnosti této smlouvy, nejpozději však </w:t>
      </w:r>
      <w:r w:rsidR="00B342E0">
        <w:rPr>
          <w:b/>
        </w:rPr>
        <w:t xml:space="preserve">nejbližší následující </w:t>
      </w:r>
      <w:r w:rsidR="00B342E0" w:rsidRPr="00B342E0">
        <w:rPr>
          <w:b/>
        </w:rPr>
        <w:t>den po</w:t>
      </w:r>
      <w:r w:rsidR="00B342E0">
        <w:rPr>
          <w:b/>
        </w:rPr>
        <w:t xml:space="preserve"> dni</w:t>
      </w:r>
      <w:r w:rsidRPr="00D567F9">
        <w:rPr>
          <w:b/>
        </w:rPr>
        <w:t xml:space="preserve"> účinnosti smlouvy</w:t>
      </w:r>
      <w:r>
        <w:t>, a to prostřednictvím webového rozhraní, příslušného softwaru či webové aplikace.</w:t>
      </w:r>
    </w:p>
    <w:p w14:paraId="031E9D47" w14:textId="7F66AEF2" w:rsidR="001731DB" w:rsidRDefault="00D62CAC" w:rsidP="001731DB">
      <w:pPr>
        <w:pStyle w:val="ListNumber-ContractCzechRadio"/>
      </w:pPr>
      <w:r>
        <w:t>Poskytovatel se zavazuje umisťovat přepisy vybraných pořadů objednatele do mediálního archivu nejpozději do 13:00 hod. nejbližšího pracovního dne následujícího po dni, kdy došlo k premiérovému odvysílání vybraného pořadu, o jehož přepis se jedná, a to počínaje datem účinnosti této smlouvy.</w:t>
      </w:r>
    </w:p>
    <w:p w14:paraId="215284E9" w14:textId="3A51EE81" w:rsidR="00B64DD4" w:rsidRDefault="00D62CAC" w:rsidP="00B64DD4">
      <w:pPr>
        <w:pStyle w:val="ListNumber-ContractCzechRadio"/>
      </w:pPr>
      <w:r>
        <w:lastRenderedPageBreak/>
        <w:t>Objednatel po účinnosti této smlouvy dodá poskytovateli všechny informace a technická data nezbytná k řádnému poskytování služeb dle této smlouvy. Umožňují-li poskytovateli objednatelem poskytnuté informace a technická data provedení jakýchkoli jiných činností, jež nejsou potřeba k řádnému poskytování plnění dle této smlouvy, není poskytovatel k provádění takových činností oprávněn.</w:t>
      </w:r>
    </w:p>
    <w:p w14:paraId="43C6ADFA" w14:textId="77777777" w:rsidR="00A260F1" w:rsidRDefault="00D62CAC" w:rsidP="00A260F1">
      <w:pPr>
        <w:pStyle w:val="Heading-Number-ContractCzechRadio"/>
      </w:pPr>
      <w:r w:rsidRPr="004611A1">
        <w:t>Zpřístupnění mediálního archivu a online aplikace</w:t>
      </w:r>
    </w:p>
    <w:p w14:paraId="380D1DF9" w14:textId="5A193668" w:rsidR="00A260F1" w:rsidRDefault="00D62CAC" w:rsidP="00A260F1">
      <w:pPr>
        <w:pStyle w:val="ListNumber-ContractCzechRadio"/>
      </w:pPr>
      <w:r w:rsidRPr="004611A1">
        <w:t>Poskytovatel se zavazuje na základě originálních přístupových údajů, vygenerovaných poskytovatelem a předaných ob</w:t>
      </w:r>
      <w:r>
        <w:t xml:space="preserve">jednateli ve lhůtě dle čl. II. </w:t>
      </w:r>
      <w:r w:rsidRPr="004611A1">
        <w:t>této smlouvy, umožnit objednateli přístup do mediálního archivu i</w:t>
      </w:r>
      <w:r w:rsidR="00F673FF">
        <w:t xml:space="preserve"> do</w:t>
      </w:r>
      <w:r w:rsidRPr="004611A1">
        <w:t xml:space="preserve"> online aplikace a jejich užívání. </w:t>
      </w:r>
    </w:p>
    <w:p w14:paraId="6A439E3D" w14:textId="77777777" w:rsidR="00A260F1" w:rsidRDefault="00D62CAC" w:rsidP="00A260F1">
      <w:pPr>
        <w:pStyle w:val="ListNumber-ContractCzechRadio"/>
      </w:pPr>
      <w:r>
        <w:t>Za okamžik zpřístupnění mediálního archivu se považuje okamžik prvního přihlášení oprávněné osoby objednatele do mediálního archivu po prokazatelném předání přístupových údajů do mediálního archivu objednateli za předpokladu, že mediální archiv je v takový okamžik plně funkční v rozsahu předpokládaném touto smlouvou a že v něm jsou umístěny veškeré přepisy vybraných pořadů objednatele poskytované dle této smlouvy.</w:t>
      </w:r>
    </w:p>
    <w:p w14:paraId="3F1A809F" w14:textId="77777777" w:rsidR="00A260F1" w:rsidRDefault="00D62CAC" w:rsidP="00A260F1">
      <w:pPr>
        <w:pStyle w:val="ListNumber-ContractCzechRadio"/>
      </w:pPr>
      <w:r>
        <w:t>Poskytovatel se zavazuje umožnit přístup do online aplikace oprávněným osobám objednatele současně, a to na základě originálních přístupových údajů, vygenerovaných poskytovatelem a předaných objednateli ve lhůtě dle čl. II. této smlouvy, přičemž řádné fungování online aplikace musí být zajištěno i v případě přihlášení všech oprávněných osob objednatele současně.</w:t>
      </w:r>
    </w:p>
    <w:p w14:paraId="76C53444" w14:textId="77777777" w:rsidR="00A260F1" w:rsidRDefault="00D62CAC" w:rsidP="00A260F1">
      <w:pPr>
        <w:pStyle w:val="ListNumber-ContractCzechRadio"/>
      </w:pPr>
      <w:r>
        <w:t>Za okamžik zpřístupnění online aplikace se považuje okamžik prvního přihlášení oprávněné osoby objednatele do aplikace po prokazatelném předání přístupových údajů do aplikace objednateli za předpokladu, že aplikace je v takový okamžik plně funkční v rozsahu předpokládaném touto smlouvou.</w:t>
      </w:r>
    </w:p>
    <w:p w14:paraId="61C04845" w14:textId="2F800BA7" w:rsidR="00A260F1" w:rsidRDefault="00D62CAC" w:rsidP="00BD5796">
      <w:pPr>
        <w:pStyle w:val="ListNumber-ContractCzechRadio"/>
      </w:pPr>
      <w:r>
        <w:t>O</w:t>
      </w:r>
      <w:r w:rsidR="00BD5796">
        <w:t>bj</w:t>
      </w:r>
      <w:r>
        <w:t>ednatel se zavazuje neumožnit třetím osobám přístup do mediálního archivu ani online aplikace na základě jím obdržených přístupových údajů bez předchozího písemného souhlasu poskytovatele.</w:t>
      </w:r>
    </w:p>
    <w:p w14:paraId="17A6332E" w14:textId="206CEA5B" w:rsidR="00BA16BB" w:rsidRPr="006D0812" w:rsidRDefault="00D62CAC" w:rsidP="00BA16BB">
      <w:pPr>
        <w:pStyle w:val="Heading-Number-ContractCzechRadio"/>
      </w:pPr>
      <w:r w:rsidRPr="006D0812">
        <w:t>Cena a platební podmínky</w:t>
      </w:r>
    </w:p>
    <w:p w14:paraId="5E061AA7" w14:textId="62DB71E4" w:rsidR="004545D6" w:rsidRPr="004545D6" w:rsidRDefault="00D62CAC" w:rsidP="0059785C">
      <w:pPr>
        <w:pStyle w:val="ListNumber-ContractCzechRadio"/>
      </w:pPr>
      <w:r w:rsidRPr="004545D6">
        <w:t xml:space="preserve">Cena </w:t>
      </w:r>
      <w:r w:rsidR="001E5013">
        <w:t xml:space="preserve">za </w:t>
      </w:r>
      <w:r w:rsidR="00BD0C33">
        <w:t xml:space="preserve">poskytování </w:t>
      </w:r>
      <w:r w:rsidR="004216FE">
        <w:t>služeb</w:t>
      </w:r>
      <w:r w:rsidR="001E5013" w:rsidRPr="00BD0C33">
        <w:t xml:space="preserve"> </w:t>
      </w:r>
      <w:r w:rsidRPr="00BD0C33">
        <w:t>je</w:t>
      </w:r>
      <w:r w:rsidR="0041566C">
        <w:t xml:space="preserve"> dána</w:t>
      </w:r>
      <w:r w:rsidRPr="00BD0C33">
        <w:t xml:space="preserve"> </w:t>
      </w:r>
      <w:r w:rsidR="00AA6ED4">
        <w:t xml:space="preserve">nabídkou poskytovatele ve veřejné zakázce </w:t>
      </w:r>
      <w:r w:rsidR="00503440">
        <w:t>a</w:t>
      </w:r>
      <w:r w:rsidR="00A260F1" w:rsidRPr="00672923">
        <w:t xml:space="preserve"> činí </w:t>
      </w:r>
      <w:r w:rsidR="00A260F1" w:rsidRPr="00951CD6">
        <w:rPr>
          <w:highlight w:val="yellow"/>
        </w:rPr>
        <w:t>[</w:t>
      </w:r>
      <w:r w:rsidR="00A260F1" w:rsidRPr="00951CD6">
        <w:rPr>
          <w:b/>
          <w:highlight w:val="yellow"/>
        </w:rPr>
        <w:t>DOPLNIT</w:t>
      </w:r>
      <w:proofErr w:type="gramStart"/>
      <w:r w:rsidR="00A260F1" w:rsidRPr="00951CD6">
        <w:rPr>
          <w:highlight w:val="yellow"/>
        </w:rPr>
        <w:t>]</w:t>
      </w:r>
      <w:r w:rsidR="00A260F1" w:rsidRPr="0059785C">
        <w:rPr>
          <w:b/>
        </w:rPr>
        <w:t>,-</w:t>
      </w:r>
      <w:proofErr w:type="gramEnd"/>
      <w:r w:rsidR="00A260F1" w:rsidRPr="0059785C">
        <w:rPr>
          <w:b/>
        </w:rPr>
        <w:t xml:space="preserve"> Kč bez DPH / 1 měsíc</w:t>
      </w:r>
      <w:r w:rsidR="00303868">
        <w:t>.</w:t>
      </w:r>
      <w:r w:rsidR="00A260F1" w:rsidRPr="00672923">
        <w:t xml:space="preserve"> </w:t>
      </w:r>
      <w:r w:rsidR="00303868">
        <w:t>K ceně bude přičtena DPH</w:t>
      </w:r>
      <w:r w:rsidR="00BF732F">
        <w:t xml:space="preserve"> v souladu se</w:t>
      </w:r>
      <w:r w:rsidR="00BF732F" w:rsidRPr="007A0E70">
        <w:t xml:space="preserve"> zákon</w:t>
      </w:r>
      <w:r w:rsidR="00BF732F">
        <w:t>em</w:t>
      </w:r>
      <w:r w:rsidR="00BF732F" w:rsidRPr="007A0E70">
        <w:t xml:space="preserve"> č. 235/2004 Sb., o </w:t>
      </w:r>
      <w:r w:rsidR="00BF732F">
        <w:t>dani z přidané hodnoty, ve znění pozdějších předpisů (dále jen „</w:t>
      </w:r>
      <w:r w:rsidR="00BF732F" w:rsidRPr="0059785C">
        <w:rPr>
          <w:b/>
        </w:rPr>
        <w:t>ZDPH</w:t>
      </w:r>
      <w:r w:rsidR="00BF732F">
        <w:t>“)</w:t>
      </w:r>
      <w:r w:rsidR="004216FE">
        <w:t xml:space="preserve">. </w:t>
      </w:r>
    </w:p>
    <w:p w14:paraId="2B395DEF" w14:textId="6EFE9A99" w:rsidR="00B27C14" w:rsidRPr="00B27C14" w:rsidRDefault="00D62CAC" w:rsidP="00BD0C33">
      <w:pPr>
        <w:pStyle w:val="ListNumber-ContractCzechRadio"/>
      </w:pPr>
      <w:r>
        <w:t>C</w:t>
      </w:r>
      <w:r w:rsidR="004545D6" w:rsidRPr="004545D6">
        <w:t>ena dle předchozí</w:t>
      </w:r>
      <w:r>
        <w:t>ho odstavce</w:t>
      </w:r>
      <w:r w:rsidR="004545D6" w:rsidRPr="004545D6">
        <w:t xml:space="preserve"> </w:t>
      </w:r>
      <w:r w:rsidR="004545D6">
        <w:t>je konečná</w:t>
      </w:r>
      <w:r w:rsidR="004545D6" w:rsidRPr="004545D6">
        <w:t xml:space="preserve"> a zahrnuje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w:t>
      </w:r>
      <w:r w:rsidR="007825DE">
        <w:t>a splnění</w:t>
      </w:r>
      <w:r w:rsidR="0041566C">
        <w:t>m</w:t>
      </w:r>
      <w:r w:rsidR="007825DE">
        <w:t xml:space="preserve"> všech povinností </w:t>
      </w:r>
      <w:r w:rsidR="004545D6" w:rsidRPr="004545D6">
        <w:t xml:space="preserve">dle této smlouvy (např. doprava </w:t>
      </w:r>
      <w:r w:rsidR="0015605A">
        <w:t>do místa plnění, navrácení místa poskytování služeb do původního stavu, náklad</w:t>
      </w:r>
      <w:r w:rsidR="00E56310">
        <w:t>y na likvidaci vzniklých odpadů</w:t>
      </w:r>
      <w:r w:rsidR="0015605A">
        <w:t>, a další náklady nezbytné k řádnému poskytování služeb</w:t>
      </w:r>
      <w:r w:rsidR="004545D6" w:rsidRPr="004545D6">
        <w:t>)</w:t>
      </w:r>
      <w:r w:rsidR="002932DA">
        <w:t xml:space="preserve">. Objednatel neposkytuje </w:t>
      </w:r>
      <w:r w:rsidR="00F47D8D">
        <w:t xml:space="preserve">poskytovateli </w:t>
      </w:r>
      <w:r w:rsidR="002932DA">
        <w:t>jakékoli zálohy.</w:t>
      </w:r>
    </w:p>
    <w:p w14:paraId="52D57323" w14:textId="17AD20BB" w:rsidR="00B27C14" w:rsidRPr="00B27C14" w:rsidRDefault="00D62CAC" w:rsidP="00BD0C33">
      <w:pPr>
        <w:pStyle w:val="ListNumber-ContractCzechRadio"/>
      </w:pPr>
      <w:r w:rsidRPr="00B27C14">
        <w:t xml:space="preserve">Úhrada ceny bude </w:t>
      </w:r>
      <w:r w:rsidR="00303868" w:rsidRPr="00B27C14">
        <w:t>prov</w:t>
      </w:r>
      <w:r w:rsidR="00303868">
        <w:t>áděna</w:t>
      </w:r>
      <w:r w:rsidR="00303868" w:rsidRPr="00B27C14">
        <w:t xml:space="preserve"> </w:t>
      </w:r>
      <w:r w:rsidR="004216FE">
        <w:t>objednatelem</w:t>
      </w:r>
      <w:r w:rsidR="00303868">
        <w:t xml:space="preserve"> měsíčně,</w:t>
      </w:r>
      <w:r w:rsidR="004216FE">
        <w:t xml:space="preserve"> </w:t>
      </w:r>
      <w:r w:rsidR="00303868">
        <w:t xml:space="preserve">vždy </w:t>
      </w:r>
      <w:r w:rsidRPr="00B27C14">
        <w:t xml:space="preserve">po řádném poskytnutí služeb a jejich předání </w:t>
      </w:r>
      <w:r w:rsidR="004216FE">
        <w:t>objednateli</w:t>
      </w:r>
      <w:r w:rsidR="00303868">
        <w:t xml:space="preserve"> v daném měsíci,</w:t>
      </w:r>
      <w:r w:rsidR="004216FE">
        <w:t xml:space="preserve"> </w:t>
      </w:r>
      <w:r w:rsidRPr="00B27C14">
        <w:t>na základě daňového dokladu (</w:t>
      </w:r>
      <w:r w:rsidR="004216FE">
        <w:t>dále jen „</w:t>
      </w:r>
      <w:r w:rsidR="004216FE" w:rsidRPr="004216FE">
        <w:rPr>
          <w:b/>
        </w:rPr>
        <w:t>faktura</w:t>
      </w:r>
      <w:r w:rsidR="004216FE">
        <w:t>“</w:t>
      </w:r>
      <w:r w:rsidRPr="00B27C14">
        <w:t xml:space="preserve">). </w:t>
      </w:r>
      <w:r w:rsidR="001E5013">
        <w:t>Poskytovatel</w:t>
      </w:r>
      <w:r w:rsidRPr="00B27C14">
        <w:t xml:space="preserve"> má právo na zaplacení ceny okamžikem řádného splnění svého závazku, tedy okamžikem řádného a úplného poskytnutí služeb dle této smlouvy. </w:t>
      </w:r>
    </w:p>
    <w:p w14:paraId="61AEF355" w14:textId="0C8EDF66" w:rsidR="000F0134" w:rsidRDefault="00D62CAC" w:rsidP="000F0134">
      <w:pPr>
        <w:pStyle w:val="ListNumber-ContractCzechRadio"/>
      </w:pPr>
      <w:r>
        <w:t>Splatnost faktury činí 24 dnů od</w:t>
      </w:r>
      <w:r w:rsidR="002F3122">
        <w:t xml:space="preserve"> data</w:t>
      </w:r>
      <w:r>
        <w:t xml:space="preserve"> jejího </w:t>
      </w:r>
      <w:r w:rsidR="005E2170">
        <w:t xml:space="preserve">vystavení poskytovatelem </w:t>
      </w:r>
      <w:r>
        <w:t>za předpokladu, že k doručení faktury</w:t>
      </w:r>
      <w:r w:rsidR="00192D9D">
        <w:t xml:space="preserve"> objednateli</w:t>
      </w:r>
      <w:r>
        <w:t xml:space="preserve"> dojde do 3 dnů od data jejího vystavení. V případě pozdějšího doručení faktury činí splatnost 21 dnů od data jejího skutečného doručení objednateli. </w:t>
      </w:r>
      <w:r w:rsidR="0041566C" w:rsidRPr="00BC1D89">
        <w:t xml:space="preserve">Využije-li poskytovatel možnost zaslat objednateli fakturu elektronickou poštou, je povinen ji zaslat v PDF formátu ze své e-mailové adresy na e-mailovou adresu objednatele </w:t>
      </w:r>
      <w:hyperlink r:id="rId9" w:history="1">
        <w:r w:rsidR="0041566C" w:rsidRPr="00A202CF">
          <w:rPr>
            <w:rStyle w:val="Hypertextovodkaz"/>
            <w:b/>
          </w:rPr>
          <w:t>fakturace@rozhlas.cz</w:t>
        </w:r>
      </w:hyperlink>
      <w:r w:rsidR="0041566C" w:rsidRPr="0041566C">
        <w:t xml:space="preserve"> a v kopii na e-mailovou adresu zástupce objednatele pro věcná jednání dle této smlouvy</w:t>
      </w:r>
      <w:r w:rsidR="0041566C" w:rsidRPr="00BC1D89">
        <w:t xml:space="preserve">. Za den doručení faktury se v takovém případě považuje den jejího doručení do </w:t>
      </w:r>
      <w:r w:rsidR="00C17770">
        <w:t>uvedených e-mailových</w:t>
      </w:r>
      <w:r w:rsidR="0041566C" w:rsidRPr="00BC1D89">
        <w:t xml:space="preserve"> schrán</w:t>
      </w:r>
      <w:r w:rsidR="00C17770">
        <w:t>ek</w:t>
      </w:r>
      <w:r w:rsidR="0041566C" w:rsidRPr="00BC1D89">
        <w:t xml:space="preserve"> objednatele.</w:t>
      </w:r>
    </w:p>
    <w:p w14:paraId="0FB9FA1E" w14:textId="2A1FB713" w:rsidR="00B27C14" w:rsidRPr="00B27C14" w:rsidRDefault="00D62CAC" w:rsidP="00B27C14">
      <w:pPr>
        <w:pStyle w:val="ListNumber-ContractCzechRadio"/>
      </w:pPr>
      <w:r w:rsidRPr="00B27C14">
        <w:t>Faktura musí mít veškeré náležitosti dle platných právních předpisů</w:t>
      </w:r>
      <w:r w:rsidR="0041566C">
        <w:t xml:space="preserve"> a její p</w:t>
      </w:r>
      <w:r w:rsidR="0041566C" w:rsidRPr="00B27C14">
        <w:t xml:space="preserve">řílohou </w:t>
      </w:r>
      <w:r w:rsidR="0041566C">
        <w:t>musí být</w:t>
      </w:r>
      <w:r w:rsidRPr="00B27C14">
        <w:t xml:space="preserve"> </w:t>
      </w:r>
      <w:r w:rsidR="00B62AEA">
        <w:t>potvrzovací email objednatele dle čl. V. této smlouvy</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w:t>
      </w:r>
      <w:r w:rsidR="005E2170">
        <w:t>od počátku</w:t>
      </w:r>
      <w:r w:rsidR="005E2170" w:rsidRPr="00B27C14">
        <w:t xml:space="preserve"> </w:t>
      </w:r>
      <w:r w:rsidRPr="00B27C14">
        <w:t>okamžikem doručení nové nebo opravené faktury</w:t>
      </w:r>
      <w:r w:rsidR="00B512CE">
        <w:t xml:space="preserve"> objednateli</w:t>
      </w:r>
      <w:r w:rsidRPr="00B27C14">
        <w:t>.</w:t>
      </w:r>
    </w:p>
    <w:p w14:paraId="6CBD1C80" w14:textId="7F4D3D10" w:rsidR="005D4C3A" w:rsidRDefault="00D62CAC" w:rsidP="00A57352">
      <w:pPr>
        <w:pStyle w:val="ListNumber-ContractCzechRadio"/>
      </w:pPr>
      <w:r w:rsidRPr="006D0812">
        <w:t xml:space="preserve">Poskytovatel </w:t>
      </w:r>
      <w:r w:rsidR="005E2170">
        <w:t xml:space="preserve">jako poskytovatel </w:t>
      </w:r>
      <w:r w:rsidRPr="006D0812">
        <w:t xml:space="preserve">zdanitelného plnění prohlašuje, že není v souladu s § </w:t>
      </w:r>
      <w:proofErr w:type="gramStart"/>
      <w:r w:rsidRPr="006D0812">
        <w:t>106a</w:t>
      </w:r>
      <w:proofErr w:type="gramEnd"/>
      <w:r w:rsidRPr="006D0812">
        <w:t xml:space="preserve"> </w:t>
      </w:r>
      <w:r w:rsidR="00BF732F">
        <w:t>ZDPH</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DFB3EE8" w14:textId="77777777" w:rsidR="00882671" w:rsidRPr="00882671" w:rsidRDefault="00D62CAC" w:rsidP="00A57352">
      <w:pPr>
        <w:pStyle w:val="Heading-Number-ContractCzechRadio"/>
        <w:rPr>
          <w:rFonts w:cs="Arial"/>
        </w:rPr>
      </w:pPr>
      <w:r>
        <w:rPr>
          <w:rFonts w:cs="Arial"/>
          <w:szCs w:val="24"/>
        </w:rPr>
        <w:t>Řádné poskytnutí služeb</w:t>
      </w:r>
    </w:p>
    <w:p w14:paraId="1AA90D0C" w14:textId="6124D1F6" w:rsidR="00294342" w:rsidRDefault="00D62CAC" w:rsidP="00294342">
      <w:pPr>
        <w:pStyle w:val="ListNumber-ContractCzechRadio"/>
      </w:pPr>
      <w:r w:rsidRPr="006D0812">
        <w:t xml:space="preserve">Smluvní strany </w:t>
      </w:r>
      <w:r w:rsidR="00881F49">
        <w:t xml:space="preserve">si každý měsíc </w:t>
      </w:r>
      <w:r w:rsidRPr="006D0812">
        <w:t>potvr</w:t>
      </w:r>
      <w:r w:rsidR="00881F49">
        <w:t xml:space="preserve">zují </w:t>
      </w:r>
      <w:r w:rsidR="00DA6D1E">
        <w:t xml:space="preserve">řádné a včasné </w:t>
      </w:r>
      <w:r w:rsidR="001E5013">
        <w:t>poskytnutí služeb</w:t>
      </w:r>
      <w:r w:rsidR="00DA6D1E">
        <w:t xml:space="preserve"> ze strany poskytovatele</w:t>
      </w:r>
      <w:r w:rsidR="001558ED" w:rsidRPr="006D0812">
        <w:t xml:space="preserve"> </w:t>
      </w:r>
      <w:r w:rsidRPr="006D0812">
        <w:t>v</w:t>
      </w:r>
      <w:r>
        <w:t> </w:t>
      </w:r>
      <w:r w:rsidRPr="006D0812">
        <w:t>ujednaném</w:t>
      </w:r>
      <w:r>
        <w:t xml:space="preserve"> rozsahu a kvalitě</w:t>
      </w:r>
      <w:r w:rsidR="00881F49">
        <w:t>, a to formou emailu, který objednatel odesílá vždy poslední pracovní den v daném měsíc</w:t>
      </w:r>
      <w:r w:rsidR="00B62AEA">
        <w:t>i</w:t>
      </w:r>
      <w:r w:rsidR="00881F49">
        <w:t>.</w:t>
      </w:r>
      <w:r w:rsidRPr="006D0812">
        <w:t xml:space="preserve"> </w:t>
      </w:r>
      <w:r w:rsidR="00B62AEA">
        <w:t xml:space="preserve">Tento email </w:t>
      </w:r>
      <w:r w:rsidRPr="006D0812">
        <w:t xml:space="preserve">musí být </w:t>
      </w:r>
      <w:r w:rsidR="0041566C">
        <w:t>přílohou</w:t>
      </w:r>
      <w:r w:rsidR="0041566C" w:rsidRPr="000F1DC4">
        <w:t xml:space="preserve"> </w:t>
      </w:r>
      <w:r w:rsidR="000F1DC4" w:rsidRPr="006D0812">
        <w:t>faktury</w:t>
      </w:r>
      <w:r w:rsidRPr="006D0812">
        <w:t xml:space="preserve">. </w:t>
      </w:r>
      <w:r w:rsidR="00881F49">
        <w:t>Jsou-li služby poskytovány řádně a včas, objednatel odešle email</w:t>
      </w:r>
      <w:r w:rsidR="00B62AEA">
        <w:t>, z něhož jednoznačně vyplývá, že služby byly poskytovány řádně, včas a bez jakýchkoli vad.</w:t>
      </w:r>
      <w:r w:rsidR="00881F49">
        <w:t xml:space="preserve"> </w:t>
      </w:r>
      <w:r w:rsidR="0084627F">
        <w:t>Objednatel</w:t>
      </w:r>
      <w:r w:rsidRPr="006D0812">
        <w:t xml:space="preserve"> je oprávněn </w:t>
      </w:r>
      <w:r w:rsidR="001E5013">
        <w:t>reklamovat poskytnutí služeb</w:t>
      </w:r>
      <w:r w:rsidR="0084627F">
        <w:t xml:space="preserve"> (či </w:t>
      </w:r>
      <w:r w:rsidR="00B62AEA">
        <w:t xml:space="preserve">jejich </w:t>
      </w:r>
      <w:r w:rsidR="0084627F">
        <w:t>jednotlivé části</w:t>
      </w:r>
      <w:r w:rsidRPr="006D0812">
        <w:t>), které není v souladu s touto smlouvou</w:t>
      </w:r>
      <w:r w:rsidR="0084627F">
        <w:t xml:space="preserve"> nebo </w:t>
      </w:r>
      <w:r w:rsidR="001558ED">
        <w:t xml:space="preserve">pokud </w:t>
      </w:r>
      <w:r w:rsidR="0084627F">
        <w:t xml:space="preserve">objednatel zjistí, že </w:t>
      </w:r>
      <w:r w:rsidR="00DA6D1E">
        <w:t>služby</w:t>
      </w:r>
      <w:r w:rsidR="0084627F">
        <w:t xml:space="preserve"> </w:t>
      </w:r>
      <w:r w:rsidR="00DA6D1E">
        <w:t>vykazují</w:t>
      </w:r>
      <w:r w:rsidR="0084627F" w:rsidRPr="00882671">
        <w:t xml:space="preserve"> vady či nedodělky</w:t>
      </w:r>
      <w:r w:rsidRPr="006D0812">
        <w:t xml:space="preserve">. V takovém případě </w:t>
      </w:r>
      <w:r w:rsidR="00881F49">
        <w:t>objednatel odešle poslední pracovní den v daném měsíc</w:t>
      </w:r>
      <w:r w:rsidR="00363D5D">
        <w:t>i</w:t>
      </w:r>
      <w:r w:rsidR="00881F49">
        <w:t xml:space="preserve"> email obsahující přesný popis toho, </w:t>
      </w:r>
      <w:proofErr w:type="gramStart"/>
      <w:r w:rsidR="00881F49">
        <w:t xml:space="preserve">jaké </w:t>
      </w:r>
      <w:r w:rsidR="00214A85" w:rsidRPr="00882671">
        <w:t xml:space="preserve"> vady</w:t>
      </w:r>
      <w:proofErr w:type="gramEnd"/>
      <w:r w:rsidR="00214A85" w:rsidRPr="00882671">
        <w:t xml:space="preserve"> či nedodělky </w:t>
      </w:r>
      <w:r w:rsidR="00DA6D1E">
        <w:t>služby</w:t>
      </w:r>
      <w:r w:rsidR="00214A85" w:rsidRPr="00882671">
        <w:t xml:space="preserve"> vykaz</w:t>
      </w:r>
      <w:r w:rsidR="00DA6D1E">
        <w:t>ovaly</w:t>
      </w:r>
      <w:r w:rsidR="00B62AEA">
        <w:t>, případně jak se vada projevovala</w:t>
      </w:r>
      <w:r w:rsidR="00214A85" w:rsidRPr="00882671">
        <w:t xml:space="preserve"> a určí lhůtu k odstranění těchto vad či nedodělků, která však nesmí být delší než </w:t>
      </w:r>
      <w:r w:rsidR="008E2755" w:rsidRPr="00882671">
        <w:t>1</w:t>
      </w:r>
      <w:r w:rsidR="008E2755">
        <w:t>0</w:t>
      </w:r>
      <w:r w:rsidR="008E2755" w:rsidRPr="00882671">
        <w:t xml:space="preserve"> </w:t>
      </w:r>
      <w:r w:rsidR="00214A85" w:rsidRPr="00882671">
        <w:t>dní.</w:t>
      </w:r>
      <w:r w:rsidR="00214A85">
        <w:t xml:space="preserve"> </w:t>
      </w:r>
      <w:r w:rsidR="00DA6D1E">
        <w:t>Poskytovatel</w:t>
      </w:r>
      <w:r w:rsidRPr="006D0812">
        <w:t xml:space="preserve"> splnil řádně svou povinnost z této smlouvy až okamžikem </w:t>
      </w:r>
      <w:r w:rsidR="00DA6D1E">
        <w:t>poskytnutí</w:t>
      </w:r>
      <w:r w:rsidRPr="006D0812">
        <w:t xml:space="preserve"> </w:t>
      </w:r>
      <w:r w:rsidR="0084627F">
        <w:t>kompletní</w:t>
      </w:r>
      <w:r w:rsidR="00DA6D1E">
        <w:t>ch služeb</w:t>
      </w:r>
      <w:r w:rsidR="0084627F">
        <w:t xml:space="preserve"> bez vad a nedodělků</w:t>
      </w:r>
      <w:r w:rsidR="00B62AEA">
        <w:t xml:space="preserve"> v daném měsíci</w:t>
      </w:r>
      <w:r w:rsidR="0084627F">
        <w:t xml:space="preserve">, pokud si </w:t>
      </w:r>
      <w:r w:rsidR="00E84D28">
        <w:t xml:space="preserve">smluvní </w:t>
      </w:r>
      <w:r w:rsidR="0084627F">
        <w:t>strany písemně nedohodnou něco jiného</w:t>
      </w:r>
      <w:r w:rsidRPr="006D0812">
        <w:t>.</w:t>
      </w:r>
      <w:r w:rsidR="00C804AB" w:rsidRPr="00C804AB">
        <w:t xml:space="preserve"> </w:t>
      </w:r>
      <w:r w:rsidR="00C804AB">
        <w:t xml:space="preserve">Rozhodující </w:t>
      </w:r>
      <w:r w:rsidR="00B62AEA">
        <w:t xml:space="preserve">je </w:t>
      </w:r>
      <w:r w:rsidR="00881F49">
        <w:t>datum odeslání emailu ze strany objednatele, který potvrzuje p</w:t>
      </w:r>
      <w:r w:rsidR="00B62AEA">
        <w:t>oskytnutí</w:t>
      </w:r>
      <w:r w:rsidR="00881F49">
        <w:t xml:space="preserve"> </w:t>
      </w:r>
      <w:proofErr w:type="gramStart"/>
      <w:r w:rsidR="00881F49">
        <w:t xml:space="preserve">služeb </w:t>
      </w:r>
      <w:r w:rsidR="00C804AB">
        <w:t xml:space="preserve"> bez</w:t>
      </w:r>
      <w:proofErr w:type="gramEnd"/>
      <w:r w:rsidR="00C804AB">
        <w:t xml:space="preserve"> vad a nedodělků</w:t>
      </w:r>
      <w:r w:rsidR="00881F49">
        <w:t>.</w:t>
      </w:r>
    </w:p>
    <w:p w14:paraId="726B99E1" w14:textId="367D1EF6" w:rsidR="00911FD3" w:rsidRDefault="00D62CAC" w:rsidP="00F72AB3">
      <w:pPr>
        <w:pStyle w:val="ListNumber-ContractCzechRadio"/>
      </w:pPr>
      <w:r>
        <w:t xml:space="preserve">Smluvní strany se dohodly, že se na tuto smlouvu nepoužije ustanovení § 2605 odst. 2 OZ. </w:t>
      </w:r>
      <w:r w:rsidR="006B2D7E">
        <w:t>Poskytovatel</w:t>
      </w:r>
      <w:r>
        <w:t xml:space="preserve"> tak odpovídá za </w:t>
      </w:r>
      <w:r w:rsidR="001A44F6">
        <w:t>veškeré</w:t>
      </w:r>
      <w:r>
        <w:t xml:space="preserve"> vady, které existovaly v době převzetí služeb, i v případě kdy došlo ze strany objednatele k převzetí služeb bez výhrad.</w:t>
      </w:r>
    </w:p>
    <w:p w14:paraId="05B665E5" w14:textId="6E0D6191" w:rsidR="00882671" w:rsidRPr="00882671" w:rsidRDefault="00D62CAC" w:rsidP="005C7827">
      <w:pPr>
        <w:pStyle w:val="ListNumber-ContractCzechRadio"/>
      </w:pPr>
      <w:r>
        <w:t xml:space="preserve">Má-li být dokončení </w:t>
      </w:r>
      <w:r w:rsidR="00DA6D1E">
        <w:t>služeb</w:t>
      </w:r>
      <w:r>
        <w:t xml:space="preserve"> prokázáno provedením ujednaných zkoušek, považuje se </w:t>
      </w:r>
      <w:r w:rsidR="00DA6D1E">
        <w:t>poskytnutí služeb</w:t>
      </w:r>
      <w:r>
        <w:t xml:space="preserve"> za dokončené úspěšným provedením zkoušek. K účasti na nich </w:t>
      </w:r>
      <w:r w:rsidR="00DA6D1E">
        <w:t>poskytovatel</w:t>
      </w:r>
      <w:r>
        <w:t xml:space="preserve"> objednatele včas písemnou a prokazatelně doručenou formou přizve</w:t>
      </w:r>
      <w:r w:rsidR="000C79CB">
        <w:t>, nejméně však 3 pracovní dny před konáním zkoušky</w:t>
      </w:r>
      <w:r>
        <w:t xml:space="preserve">. Výsledek zkoušky se zachytí v zápisu, který je </w:t>
      </w:r>
      <w:r w:rsidR="00DA6D1E">
        <w:t>poskytovatel</w:t>
      </w:r>
      <w:r>
        <w:t xml:space="preserve"> povinen objednateli předat.</w:t>
      </w:r>
    </w:p>
    <w:p w14:paraId="416FA9C1" w14:textId="77777777" w:rsidR="00A11BC0" w:rsidRPr="006D0812" w:rsidRDefault="00D62CAC" w:rsidP="00A11BC0">
      <w:pPr>
        <w:pStyle w:val="Heading-Number-ContractCzechRadio"/>
      </w:pPr>
      <w:r>
        <w:t>Kvalita služeb</w:t>
      </w:r>
    </w:p>
    <w:p w14:paraId="43B9B9AF" w14:textId="2D862A30" w:rsidR="00E74B2D" w:rsidRPr="0059785C" w:rsidRDefault="00D62CAC" w:rsidP="0059785C">
      <w:pPr>
        <w:pStyle w:val="ListNumber-ContractCzechRadio"/>
        <w:rPr>
          <w:szCs w:val="24"/>
        </w:rPr>
      </w:pPr>
      <w:r>
        <w:t xml:space="preserve">Poskytovatel </w:t>
      </w:r>
      <w:r w:rsidR="00214A85" w:rsidRPr="00214A85">
        <w:t xml:space="preserve">prohlašuje, že </w:t>
      </w:r>
      <w:r>
        <w:t xml:space="preserve">služby </w:t>
      </w:r>
      <w:r w:rsidR="002616F2">
        <w:t xml:space="preserve">budou </w:t>
      </w:r>
      <w:r>
        <w:t>poskytovány</w:t>
      </w:r>
      <w:r w:rsidR="00214A85" w:rsidRPr="00214A85">
        <w:t xml:space="preserve"> bez faktických</w:t>
      </w:r>
      <w:r w:rsidR="00214A85">
        <w:t xml:space="preserve"> a právních vad</w:t>
      </w:r>
      <w:r w:rsidR="00214A85" w:rsidRPr="00214A85">
        <w:t xml:space="preserve"> a </w:t>
      </w:r>
      <w:r w:rsidR="002E0616">
        <w:t xml:space="preserve">budou </w:t>
      </w:r>
      <w:r w:rsidR="002E0616" w:rsidRPr="00214A85">
        <w:t>odpovíd</w:t>
      </w:r>
      <w:r w:rsidR="002E0616">
        <w:t>at</w:t>
      </w:r>
      <w:r w:rsidR="002E0616" w:rsidRPr="00214A85">
        <w:t xml:space="preserve"> </w:t>
      </w:r>
      <w:r w:rsidR="00214A85" w:rsidRPr="00214A85">
        <w:t xml:space="preserve">této smlouvě a platným právním předpisům. </w:t>
      </w:r>
      <w:r>
        <w:t xml:space="preserve">Poskytovatel </w:t>
      </w:r>
      <w:r w:rsidR="00214A85" w:rsidRPr="00214A85">
        <w:t xml:space="preserve">je povinen při </w:t>
      </w:r>
      <w:r w:rsidR="00070779">
        <w:t>poskytování</w:t>
      </w:r>
      <w:r w:rsidR="00214A85" w:rsidRPr="00214A85">
        <w:t xml:space="preserve"> </w:t>
      </w:r>
      <w:r>
        <w:t>služeb</w:t>
      </w:r>
      <w:r w:rsidR="00214A85" w:rsidRPr="00214A85">
        <w:t xml:space="preserve"> postupovat v souladu s platnými právními předpisy a českými technickými normami ČSN. </w:t>
      </w:r>
    </w:p>
    <w:p w14:paraId="6517E49E" w14:textId="77777777" w:rsidR="00E74B2D" w:rsidRDefault="00D62CAC" w:rsidP="00E74B2D">
      <w:pPr>
        <w:pStyle w:val="ListNumber-ContractCzechRadio"/>
        <w:rPr>
          <w:szCs w:val="24"/>
        </w:rPr>
      </w:pPr>
      <w:r w:rsidRPr="00672923">
        <w:rPr>
          <w:szCs w:val="24"/>
        </w:rPr>
        <w:lastRenderedPageBreak/>
        <w:t>Poskytovatel zejména pak prohlašuje, že obsah mediálního archivu neporušuje práva duševního vlastnictví třetích osob, že poskytovatel je oprávněným držitelem majetkových práv k tomuto obsahu a jako takový je oprávněn uzavřít tuto smlouvu a plnit veškeré povinnosti, k nimž se uzavřením této smlouvy zavazuje.</w:t>
      </w:r>
    </w:p>
    <w:p w14:paraId="60AA5E75" w14:textId="732D28DB" w:rsidR="00E74B2D" w:rsidRDefault="00D62CAC" w:rsidP="00E74B2D">
      <w:pPr>
        <w:pStyle w:val="ListNumber-ContractCzechRadio"/>
        <w:rPr>
          <w:szCs w:val="24"/>
        </w:rPr>
      </w:pPr>
      <w:r w:rsidRPr="00672923">
        <w:rPr>
          <w:szCs w:val="24"/>
        </w:rPr>
        <w:t xml:space="preserve">Poskytovatel je povinen zajistit na své náklady údržbu mediálního archivu a denní aktualizaci jeho obsahu o nové texty článků a relací </w:t>
      </w:r>
      <w:proofErr w:type="gramStart"/>
      <w:r w:rsidRPr="00672923">
        <w:rPr>
          <w:szCs w:val="24"/>
        </w:rPr>
        <w:t>z</w:t>
      </w:r>
      <w:proofErr w:type="gramEnd"/>
      <w:r w:rsidRPr="00672923">
        <w:rPr>
          <w:szCs w:val="24"/>
        </w:rPr>
        <w:t xml:space="preserve"> objednatelem vybraných informačních zdrojů uvedených v příloze této smlouvy, a to do 30 hodin po premiérovém vysílán</w:t>
      </w:r>
      <w:r w:rsidR="00503440">
        <w:rPr>
          <w:szCs w:val="24"/>
        </w:rPr>
        <w:t>í</w:t>
      </w:r>
      <w:r w:rsidRPr="00672923">
        <w:rPr>
          <w:szCs w:val="24"/>
        </w:rPr>
        <w:t xml:space="preserve"> rozhlasových a televizních pořadů a první publikaci objednatelem vybraných informačních zdrojů.</w:t>
      </w:r>
    </w:p>
    <w:p w14:paraId="02F69F46" w14:textId="3E057C08" w:rsidR="00E74B2D" w:rsidRPr="00672923" w:rsidRDefault="00D62CAC" w:rsidP="00E74B2D">
      <w:pPr>
        <w:pStyle w:val="ListNumber-ContractCzechRadio"/>
        <w:rPr>
          <w:szCs w:val="24"/>
        </w:rPr>
      </w:pPr>
      <w:r w:rsidRPr="00672923">
        <w:rPr>
          <w:szCs w:val="24"/>
        </w:rPr>
        <w:t>Součástí funkcionalit mediálního archivu bude rovněž možnost objednatele exportovat jím zvolené články a relace umístěné v mediálním archivu do textového formátu (</w:t>
      </w:r>
      <w:r w:rsidR="00503440">
        <w:rPr>
          <w:szCs w:val="24"/>
        </w:rPr>
        <w:t xml:space="preserve">minimálně do formátů </w:t>
      </w:r>
      <w:r w:rsidRPr="00672923">
        <w:rPr>
          <w:szCs w:val="24"/>
        </w:rPr>
        <w:t xml:space="preserve">*doc, </w:t>
      </w:r>
      <w:r w:rsidR="00503440">
        <w:rPr>
          <w:szCs w:val="24"/>
        </w:rPr>
        <w:t>*</w:t>
      </w:r>
      <w:proofErr w:type="spellStart"/>
      <w:r w:rsidR="00503440">
        <w:rPr>
          <w:szCs w:val="24"/>
        </w:rPr>
        <w:t>docx</w:t>
      </w:r>
      <w:proofErr w:type="spellEnd"/>
      <w:r w:rsidR="00503440">
        <w:rPr>
          <w:szCs w:val="24"/>
        </w:rPr>
        <w:t xml:space="preserve">, </w:t>
      </w:r>
      <w:r w:rsidRPr="00672923">
        <w:rPr>
          <w:szCs w:val="24"/>
        </w:rPr>
        <w:t>*</w:t>
      </w:r>
      <w:proofErr w:type="spellStart"/>
      <w:r w:rsidRPr="00672923">
        <w:rPr>
          <w:szCs w:val="24"/>
        </w:rPr>
        <w:t>txt</w:t>
      </w:r>
      <w:proofErr w:type="spellEnd"/>
      <w:r w:rsidRPr="00672923">
        <w:rPr>
          <w:szCs w:val="24"/>
        </w:rPr>
        <w:t xml:space="preserve">) </w:t>
      </w:r>
      <w:proofErr w:type="spellStart"/>
      <w:r w:rsidRPr="00672923">
        <w:rPr>
          <w:szCs w:val="24"/>
        </w:rPr>
        <w:t>uložitelného</w:t>
      </w:r>
      <w:proofErr w:type="spellEnd"/>
      <w:r w:rsidRPr="00672923">
        <w:rPr>
          <w:szCs w:val="24"/>
        </w:rPr>
        <w:t xml:space="preserve"> v zařízení konkrétního uživatele pro další práci.</w:t>
      </w:r>
    </w:p>
    <w:p w14:paraId="415F530C" w14:textId="2F33673A" w:rsidR="00E74B2D" w:rsidRPr="0059785C" w:rsidRDefault="00D62CAC" w:rsidP="0059785C">
      <w:pPr>
        <w:pStyle w:val="ListNumber-ContractCzechRadio"/>
        <w:rPr>
          <w:szCs w:val="24"/>
        </w:rPr>
      </w:pPr>
      <w:r w:rsidRPr="00672923">
        <w:rPr>
          <w:szCs w:val="24"/>
        </w:rPr>
        <w:t xml:space="preserve">Poskytovatel je povinen objednatele předem písemně informovat o výskytu důvodů (např. údržba databáze aj.) a technických obtížích na straně poskytovatele, jež mohou způsobit výpadek fungování mediálního archivu nebo online aplikace v plném či částečném rozsahu a o předpokládané době, po kterou mediální archiv nebo online aplikace nebude plně funkční. Po odstranění takových důvodů či obtíží je poskytovatel povinen neprodleně písemně informovat objednatele o </w:t>
      </w:r>
      <w:proofErr w:type="spellStart"/>
      <w:r w:rsidRPr="00672923">
        <w:rPr>
          <w:szCs w:val="24"/>
        </w:rPr>
        <w:t>znovuzprovoznění</w:t>
      </w:r>
      <w:proofErr w:type="spellEnd"/>
      <w:r w:rsidRPr="00672923">
        <w:rPr>
          <w:szCs w:val="24"/>
        </w:rPr>
        <w:t xml:space="preserve"> archivu nebo online aplikace v plném rozsahu.</w:t>
      </w:r>
    </w:p>
    <w:p w14:paraId="500B4307" w14:textId="69D5A221" w:rsidR="00E74B2D" w:rsidRDefault="00D62CAC" w:rsidP="00E74B2D">
      <w:pPr>
        <w:pStyle w:val="ListNumber-ContractCzechRadio"/>
        <w:rPr>
          <w:szCs w:val="24"/>
        </w:rPr>
      </w:pPr>
      <w:r w:rsidRPr="00672923">
        <w:rPr>
          <w:szCs w:val="24"/>
        </w:rPr>
        <w:t>Poskytovatel zejména odpovídá za:</w:t>
      </w:r>
    </w:p>
    <w:p w14:paraId="5B1746D2" w14:textId="77777777" w:rsidR="00E74B2D" w:rsidRPr="00672923" w:rsidRDefault="00D62CAC" w:rsidP="00E74B2D">
      <w:pPr>
        <w:pStyle w:val="ListLetter-ContractCzechRadio"/>
        <w:jc w:val="both"/>
        <w:rPr>
          <w:szCs w:val="24"/>
        </w:rPr>
      </w:pPr>
      <w:r w:rsidRPr="00672923">
        <w:rPr>
          <w:szCs w:val="24"/>
        </w:rPr>
        <w:t>to, že se všechny články a relace z vybraných informačních zdrojů uložené v mediálním archivu v plné míře shodují s články a relacemi publikovanými samotnými informačními zdroji;</w:t>
      </w:r>
    </w:p>
    <w:p w14:paraId="2704D9FB" w14:textId="77777777" w:rsidR="00E74B2D" w:rsidRPr="00672923" w:rsidRDefault="00D62CAC" w:rsidP="00E74B2D">
      <w:pPr>
        <w:pStyle w:val="ListLetter-ContractCzechRadio"/>
        <w:jc w:val="both"/>
        <w:rPr>
          <w:szCs w:val="24"/>
        </w:rPr>
      </w:pPr>
      <w:r w:rsidRPr="00672923">
        <w:rPr>
          <w:szCs w:val="24"/>
        </w:rPr>
        <w:t>to, že veškerý obsah mediálního archivu je v něm umístěn na základě platných smluvních vztahů se subjekty, jež jsou oprávněny dát svolení s umístěním tohoto obsahu v mediálním archivu a k jeho využívání v rámci služeb poskytovaných poskytovatelem v souvislosti s mediálním archivem;</w:t>
      </w:r>
    </w:p>
    <w:p w14:paraId="002B370C" w14:textId="5681AB51" w:rsidR="00E74B2D" w:rsidRPr="00672923" w:rsidRDefault="00D62CAC" w:rsidP="00E74B2D">
      <w:pPr>
        <w:pStyle w:val="ListLetter-ContractCzechRadio"/>
        <w:jc w:val="both"/>
        <w:rPr>
          <w:szCs w:val="24"/>
        </w:rPr>
      </w:pPr>
      <w:r w:rsidRPr="00672923">
        <w:rPr>
          <w:szCs w:val="24"/>
        </w:rPr>
        <w:t xml:space="preserve">řádné, správné a pravdivé opatření jednotlivých </w:t>
      </w:r>
      <w:r w:rsidR="008E2755" w:rsidRPr="00672923">
        <w:rPr>
          <w:szCs w:val="24"/>
        </w:rPr>
        <w:t>obsah</w:t>
      </w:r>
      <w:r w:rsidR="008E2755">
        <w:rPr>
          <w:szCs w:val="24"/>
        </w:rPr>
        <w:t>ů</w:t>
      </w:r>
      <w:r w:rsidR="008E2755" w:rsidRPr="00672923">
        <w:rPr>
          <w:szCs w:val="24"/>
        </w:rPr>
        <w:t xml:space="preserve"> </w:t>
      </w:r>
      <w:r w:rsidRPr="00672923">
        <w:rPr>
          <w:szCs w:val="24"/>
        </w:rPr>
        <w:t>mediálního archivu správnými bibliografickými údaji;</w:t>
      </w:r>
    </w:p>
    <w:p w14:paraId="14EB7811" w14:textId="4796360A" w:rsidR="00E74B2D" w:rsidRPr="00672923" w:rsidRDefault="00D62CAC" w:rsidP="00E74B2D">
      <w:pPr>
        <w:pStyle w:val="ListLetter-ContractCzechRadio"/>
        <w:jc w:val="both"/>
        <w:rPr>
          <w:szCs w:val="24"/>
        </w:rPr>
      </w:pPr>
      <w:r w:rsidRPr="00672923">
        <w:rPr>
          <w:szCs w:val="24"/>
        </w:rPr>
        <w:t>řádné formátování obsahu mediálního archivu, což zahrnuje především logické a přehledné členění textu do odstavců a viditelné oddělení hlavních nadpisů a podnadpisů od ostatního textu</w:t>
      </w:r>
      <w:r w:rsidR="008E2755">
        <w:rPr>
          <w:szCs w:val="24"/>
        </w:rPr>
        <w:t>.</w:t>
      </w:r>
    </w:p>
    <w:p w14:paraId="7FE4BD4F" w14:textId="77777777" w:rsidR="00E74B2D" w:rsidRPr="00214A85" w:rsidRDefault="00D62CAC" w:rsidP="00E74B2D">
      <w:pPr>
        <w:pStyle w:val="ListNumber-ContractCzechRadio"/>
        <w:rPr>
          <w:szCs w:val="24"/>
        </w:rPr>
      </w:pPr>
      <w:r>
        <w:rPr>
          <w:szCs w:val="24"/>
        </w:rPr>
        <w:t>Poskytovatel dále prohlašuje, že se dostatečným způsobem seznámil se specifikací služeb a podmínkami jejich poskytování, je odborně způsobilý služby řádně a včas poskytovat a má k tomu veškeré potřebné kapacity.</w:t>
      </w:r>
    </w:p>
    <w:p w14:paraId="053F6980" w14:textId="77777777" w:rsidR="00E74B2D" w:rsidRPr="00214A85" w:rsidRDefault="00D62CAC" w:rsidP="00E74B2D">
      <w:pPr>
        <w:pStyle w:val="ListNumber-ContractCzechRadio"/>
        <w:rPr>
          <w:szCs w:val="24"/>
        </w:rPr>
      </w:pPr>
      <w:r>
        <w:t xml:space="preserve">Poskytovatel podpisem této smlouvy </w:t>
      </w:r>
      <w:r w:rsidRPr="00214A85">
        <w:t xml:space="preserve">přebírá odpovědnost za to, že </w:t>
      </w:r>
      <w:r>
        <w:t>služby</w:t>
      </w:r>
      <w:r w:rsidRPr="00214A85">
        <w:t xml:space="preserve"> bud</w:t>
      </w:r>
      <w:r>
        <w:t>ou</w:t>
      </w:r>
      <w:r w:rsidRPr="00214A85">
        <w:t xml:space="preserve"> po dobu </w:t>
      </w:r>
      <w:r>
        <w:t>poskytování služeb</w:t>
      </w:r>
      <w:r w:rsidRPr="00214A85">
        <w:t xml:space="preserve"> způsobilé ke svému užití, </w:t>
      </w:r>
      <w:r>
        <w:t>jejich</w:t>
      </w:r>
      <w:r w:rsidRPr="00214A85">
        <w:t xml:space="preserve"> kvalita bude odpovídat této smlouvě a zachová si vlastnosti touto smlouvou vymezené</w:t>
      </w:r>
      <w:r>
        <w:t>,</w:t>
      </w:r>
      <w:r w:rsidRPr="00214A85">
        <w:t xml:space="preserve"> popř. obvyklé. </w:t>
      </w:r>
    </w:p>
    <w:p w14:paraId="6CBF1941" w14:textId="77777777" w:rsidR="00E74B2D" w:rsidRPr="00492F11" w:rsidRDefault="00D62CAC" w:rsidP="00E74B2D">
      <w:pPr>
        <w:pStyle w:val="ListNumber-ContractCzechRadio"/>
        <w:rPr>
          <w:szCs w:val="24"/>
        </w:rPr>
      </w:pPr>
      <w:r>
        <w:t xml:space="preserve">Poskytovatel </w:t>
      </w:r>
      <w:r w:rsidRPr="00214A85">
        <w:t xml:space="preserve">je povinen po dobu </w:t>
      </w:r>
      <w:r>
        <w:t>poskytování služeb bezplatně odstranit vady služeb</w:t>
      </w:r>
      <w:r w:rsidRPr="00214A85">
        <w:t>, kter</w:t>
      </w:r>
      <w:r>
        <w:t>é</w:t>
      </w:r>
      <w:r w:rsidRPr="00214A85">
        <w:t xml:space="preserve"> se na </w:t>
      </w:r>
      <w:r>
        <w:t>službách</w:t>
      </w:r>
      <w:r w:rsidRPr="00214A85">
        <w:t xml:space="preserve"> objeví, a to nejpozději do </w:t>
      </w:r>
      <w:r>
        <w:t>10</w:t>
      </w:r>
      <w:r w:rsidRPr="00214A85">
        <w:t xml:space="preserve"> dní od jejího </w:t>
      </w:r>
      <w:r>
        <w:t xml:space="preserve">písemného oznámení </w:t>
      </w:r>
      <w:r w:rsidRPr="00214A85">
        <w:t xml:space="preserve">objednatelem.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7A38D6EF" w14:textId="77777777" w:rsidR="00E74B2D" w:rsidRPr="00214A85" w:rsidRDefault="00D62CAC" w:rsidP="00E74B2D">
      <w:pPr>
        <w:pStyle w:val="ListNumber-ContractCzechRadio"/>
        <w:rPr>
          <w:szCs w:val="24"/>
        </w:rPr>
      </w:pPr>
      <w:r>
        <w:t>Poskytovatel je povinen uhradit objednateli náklady vzniklé při uplatnění jeho práv a nároků z odpovědnosti za vady.</w:t>
      </w:r>
    </w:p>
    <w:p w14:paraId="739F685F" w14:textId="77777777" w:rsidR="008D1F83" w:rsidRPr="006D0812" w:rsidRDefault="00D62CAC" w:rsidP="008D1F83">
      <w:pPr>
        <w:pStyle w:val="Heading-Number-ContractCzechRadio"/>
      </w:pPr>
      <w:r w:rsidRPr="006D0812">
        <w:lastRenderedPageBreak/>
        <w:t>Změny smlouvy</w:t>
      </w:r>
    </w:p>
    <w:p w14:paraId="4573FDF8" w14:textId="5C97C300" w:rsidR="008D1F83" w:rsidRPr="006D0812" w:rsidRDefault="00D62CAC" w:rsidP="0023258C">
      <w:pPr>
        <w:pStyle w:val="ListNumber-ContractCzechRadio"/>
      </w:pPr>
      <w:r w:rsidRPr="006D0812">
        <w:t>Tato smlouva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w:t>
      </w:r>
      <w:r w:rsidR="00CA367D">
        <w:t xml:space="preserve">řadovým </w:t>
      </w:r>
      <w:r w:rsidRPr="006D0812">
        <w:t xml:space="preserve">číslem 1 </w:t>
      </w:r>
      <w:r w:rsidR="004216FE">
        <w:t>a podepsanými</w:t>
      </w:r>
      <w:r w:rsidRPr="006D0812">
        <w:t xml:space="preserve"> oprávněnými osobami obou smluvních stran. </w:t>
      </w:r>
    </w:p>
    <w:p w14:paraId="639BB86D" w14:textId="77777777" w:rsidR="00B5142A" w:rsidRDefault="00D62CAC" w:rsidP="0023258C">
      <w:pPr>
        <w:pStyle w:val="ListNumber-ContractCzechRadio"/>
      </w:pPr>
      <w:r w:rsidRPr="006D0812">
        <w:t>Jakékoliv jiné dokumenty zejména zápisy, protokoly, přejímky apod. se za změnu smlouvy nepovažují.</w:t>
      </w:r>
    </w:p>
    <w:p w14:paraId="60D2380C" w14:textId="70631CE2" w:rsidR="00B5142A" w:rsidRDefault="00D62CAC" w:rsidP="00B5142A">
      <w:pPr>
        <w:pStyle w:val="ListNumber-ContractCzechRadio"/>
      </w:pPr>
      <w:r>
        <w:t xml:space="preserve">Smluvní strany v rámci zachování jistoty sjednávají, že jakákoli jejich vzájemná komunikace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w:t>
      </w:r>
      <w:r>
        <w:rPr>
          <w:noProof/>
          <w:lang w:eastAsia="cs-CZ"/>
        </w:rPr>
        <mc:AlternateContent>
          <mc:Choice Requires="wps">
            <w:drawing>
              <wp:anchor distT="0" distB="0" distL="114300" distR="114300" simplePos="0" relativeHeight="251668480" behindDoc="0" locked="0" layoutInCell="1" allowOverlap="1" wp14:anchorId="0EC33E87" wp14:editId="734279E9">
                <wp:simplePos x="0" y="0"/>
                <wp:positionH relativeFrom="column">
                  <wp:posOffset>0</wp:posOffset>
                </wp:positionH>
                <wp:positionV relativeFrom="paragraph">
                  <wp:posOffset>0</wp:posOffset>
                </wp:positionV>
                <wp:extent cx="250825"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0825" cy="408940"/>
                        </a:xfrm>
                        <a:prstGeom prst="rect">
                          <a:avLst/>
                        </a:prstGeom>
                        <a:noFill/>
                        <a:ln>
                          <a:noFill/>
                        </a:ln>
                        <a:effectLst/>
                      </wps:spPr>
                      <wps:txbx>
                        <w:txbxContent>
                          <w:p w14:paraId="62FD7F53" w14:textId="77777777" w:rsidR="00491D39" w:rsidRDefault="00491D39" w:rsidP="00B5142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EC33E87" id="Textové pole 10" o:spid="_x0000_s1030" type="#_x0000_t202" style="position:absolute;left:0;text-align:left;margin-left:0;margin-top:0;width:19.75pt;height:32.2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" filled="f" stroked="f">
                <v:textbox style="mso-fit-shape-to-text:t">
                  <w:txbxContent>
                    <w:p w14:paraId="62FD7F53" w14:textId="77777777" w:rsidR="00491D39" w:rsidRDefault="00491D39" w:rsidP="00B5142A">
                      <w:pPr>
                        <w:pStyle w:val="ListNumber-ContractCzechRadio"/>
                        <w:numPr>
                          <w:ilvl w:val="0"/>
                          <w:numId w:val="0"/>
                        </w:numPr>
                      </w:pPr>
                    </w:p>
                  </w:txbxContent>
                </v:textbox>
              </v:shape>
            </w:pict>
          </mc:Fallback>
        </mc:AlternateContent>
      </w:r>
      <w:r>
        <w:t>smlouvy.</w:t>
      </w:r>
    </w:p>
    <w:p w14:paraId="69C78C8B" w14:textId="77777777" w:rsidR="00E74B2D" w:rsidRDefault="00D62CAC" w:rsidP="00E74B2D">
      <w:pPr>
        <w:pStyle w:val="ListNumber-ContractCzechRadio"/>
      </w:pPr>
      <w:r>
        <w:t>Pokud na straně objednatele v době účinnosti této smlouvy vznikne potřeba změnit:</w:t>
      </w:r>
    </w:p>
    <w:p w14:paraId="2767A1A4" w14:textId="77777777" w:rsidR="00E74B2D" w:rsidRDefault="00D62CAC" w:rsidP="00E74B2D">
      <w:pPr>
        <w:pStyle w:val="ListLetter-ContractCzechRadio"/>
      </w:pPr>
      <w:r>
        <w:t>u vybraného pořadu jeho název; nebo</w:t>
      </w:r>
    </w:p>
    <w:p w14:paraId="4DB0CEB1" w14:textId="77777777" w:rsidR="00E74B2D" w:rsidRDefault="00D62CAC" w:rsidP="00974793">
      <w:pPr>
        <w:pStyle w:val="ListLetter-ContractCzechRadio"/>
        <w:jc w:val="both"/>
      </w:pPr>
      <w:r>
        <w:t>změnit vybraný pořad za jeden nebo více nových pořadů, jež se stanou vybranými pořady dle této smlouvy namísto nahrazovaného vybraného pořadu nebo případně více vybraných pořadů zaměnit za jeden nový pořad, jenž se místo nich stane vybraným pořadem ve smyslu této smlouvy,</w:t>
      </w:r>
    </w:p>
    <w:p w14:paraId="5452F397" w14:textId="68A401E2" w:rsidR="0059785C" w:rsidRDefault="00D62CAC" w:rsidP="0059785C">
      <w:pPr>
        <w:pStyle w:val="ListNumber-ContractCzechRadio"/>
        <w:numPr>
          <w:ilvl w:val="0"/>
          <w:numId w:val="0"/>
        </w:numPr>
        <w:ind w:left="312"/>
      </w:pPr>
      <w:r>
        <w:t>je oprávněn tak učinit bez nutnosti uzavření dodatku k této smlouvě zasláním písemného oznámení o takové změně poskytovateli bez zbytečného odkladu poté, co taková potřeba na straně objednatele vznikne.</w:t>
      </w:r>
      <w:bookmarkStart w:id="0" w:name="_Toc381602138"/>
    </w:p>
    <w:p w14:paraId="0DE2FDDF" w14:textId="7333F137" w:rsidR="008D1F83" w:rsidRPr="006D0812" w:rsidRDefault="00D62CAC" w:rsidP="0059785C">
      <w:pPr>
        <w:pStyle w:val="ListNumber-ContractCzechRadio"/>
      </w:pPr>
      <w:r>
        <w:t xml:space="preserve">Pokud by některá ze smluvních stran změnila svého zástupce pro věcná jednání a/nebo jeho kontaktní údaje, je povinna písemně vyrozumět druhou smluvní stranu. Řádným doručením tohoto oznámení dojde ke změně osoby zástupce a/nebo jeho kontaktních údajů bez nutnosti uzavření dodatku k této </w:t>
      </w:r>
      <w:bookmarkEnd w:id="0"/>
      <w:r>
        <w:t>smlouvě.</w:t>
      </w:r>
      <w:r w:rsidRPr="006D0812">
        <w:rPr>
          <w:noProof/>
          <w:lang w:eastAsia="cs-CZ"/>
        </w:rPr>
        <mc:AlternateContent>
          <mc:Choice Requires="wps">
            <w:drawing>
              <wp:anchor distT="0" distB="0" distL="114300" distR="114300" simplePos="0" relativeHeight="251664384" behindDoc="0" locked="0" layoutInCell="1" allowOverlap="1" wp14:anchorId="584BDAAD" wp14:editId="71110293">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3257EB7" w14:textId="77777777" w:rsidR="00491D39" w:rsidRPr="008519AB" w:rsidRDefault="00491D39"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84BDAAD" id="Textové pole 8" o:spid="_x0000_s1031" type="#_x0000_t202" style="position:absolute;left:0;text-align:left;margin-left:0;margin-top:0;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14:paraId="43257EB7" w14:textId="77777777" w:rsidR="00491D39" w:rsidRPr="008519AB" w:rsidRDefault="00491D39" w:rsidP="008D1F83">
                      <w:pPr>
                        <w:pStyle w:val="ListNumber-ContractCzechRadio"/>
                        <w:numPr>
                          <w:ilvl w:val="0"/>
                          <w:numId w:val="0"/>
                        </w:numPr>
                      </w:pPr>
                    </w:p>
                  </w:txbxContent>
                </v:textbox>
              </v:shape>
            </w:pict>
          </mc:Fallback>
        </mc:AlternateContent>
      </w:r>
    </w:p>
    <w:p w14:paraId="4B2F2C3A" w14:textId="00E90EED" w:rsidR="00B979C9" w:rsidRDefault="00D62CAC" w:rsidP="00A11BC0">
      <w:pPr>
        <w:pStyle w:val="Heading-Number-ContractCzechRadio"/>
      </w:pPr>
      <w:r>
        <w:t>Práva a povinnosti smluvních stran</w:t>
      </w:r>
    </w:p>
    <w:p w14:paraId="07EE4C87" w14:textId="361BD0CA" w:rsidR="00B979C9" w:rsidRDefault="00D62CAC" w:rsidP="008A4986">
      <w:pPr>
        <w:pStyle w:val="ListNumber-ContractCzechRadio"/>
      </w:pPr>
      <w:r w:rsidRPr="008A4986">
        <w:rPr>
          <w:b/>
          <w:u w:val="single"/>
        </w:rPr>
        <w:t>Práva a povinnosti objednatele</w:t>
      </w:r>
      <w:r>
        <w:t>:</w:t>
      </w:r>
    </w:p>
    <w:p w14:paraId="26F3EF44" w14:textId="27FF32E8" w:rsidR="00B979C9" w:rsidRDefault="00D62CAC" w:rsidP="00B979C9">
      <w:pPr>
        <w:pStyle w:val="ListLetter-ContractCzechRadio"/>
        <w:jc w:val="both"/>
      </w:pPr>
      <w:r>
        <w:t>objednatel</w:t>
      </w:r>
      <w:r w:rsidRPr="00F216F3">
        <w:t xml:space="preserve"> je oprávněn k pravidelné kontrole plnění a dodržování sjednaných podmínek poskytování </w:t>
      </w:r>
      <w:r>
        <w:t>služeb podle této smlouvy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zjednat nápravu;</w:t>
      </w:r>
    </w:p>
    <w:p w14:paraId="772ECD5B" w14:textId="3B739610" w:rsidR="00B979C9" w:rsidRDefault="00D62CAC" w:rsidP="00B979C9">
      <w:pPr>
        <w:pStyle w:val="ListLetter-ContractCzechRadio"/>
        <w:jc w:val="both"/>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14:paraId="59890B1A" w14:textId="76E93CA6" w:rsidR="00B979C9" w:rsidRDefault="00D62CAC" w:rsidP="00B979C9">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do </w:t>
      </w:r>
      <w:r w:rsidR="008E2755">
        <w:rPr>
          <w:lang w:eastAsia="ar-SA"/>
        </w:rPr>
        <w:t xml:space="preserve">2 </w:t>
      </w:r>
      <w:r>
        <w:rPr>
          <w:lang w:eastAsia="ar-SA"/>
        </w:rPr>
        <w:t>pracovních</w:t>
      </w:r>
      <w:r w:rsidRPr="005D1AE8">
        <w:rPr>
          <w:lang w:eastAsia="ar-SA"/>
        </w:rPr>
        <w:t xml:space="preserve"> dnů od obdržení dotazu, nedohodnou-li se </w:t>
      </w:r>
      <w:r>
        <w:rPr>
          <w:lang w:eastAsia="ar-SA"/>
        </w:rPr>
        <w:t>smluvní strany jinak;</w:t>
      </w:r>
    </w:p>
    <w:p w14:paraId="797BC5C6" w14:textId="34FD1A59" w:rsidR="00B979C9" w:rsidRDefault="00D62CAC" w:rsidP="00B979C9">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00476E8B">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sidR="001B2C4F">
        <w:rPr>
          <w:lang w:eastAsia="ar-SA"/>
        </w:rPr>
        <w:t>smlouvy.</w:t>
      </w:r>
    </w:p>
    <w:p w14:paraId="50E8DC69" w14:textId="253D8A89" w:rsidR="00B979C9" w:rsidRDefault="00D62CAC" w:rsidP="008A4986">
      <w:pPr>
        <w:pStyle w:val="ListNumber-ContractCzechRadio"/>
      </w:pPr>
      <w:r w:rsidRPr="008A4986">
        <w:rPr>
          <w:b/>
          <w:u w:val="single"/>
        </w:rPr>
        <w:t>Práva a povinnosti poskytovatele</w:t>
      </w:r>
      <w:r>
        <w:t>:</w:t>
      </w:r>
    </w:p>
    <w:p w14:paraId="6F7F0ED5" w14:textId="6B858FC4" w:rsidR="001B2C4F" w:rsidRDefault="00D62CAC" w:rsidP="00B979C9">
      <w:pPr>
        <w:pStyle w:val="ListLetter-ContractCzechRadio"/>
        <w:jc w:val="both"/>
      </w:pPr>
      <w:r>
        <w:rPr>
          <w:rFonts w:cs="Arial"/>
          <w:szCs w:val="20"/>
          <w:lang w:eastAsia="ar-SA"/>
        </w:rPr>
        <w:lastRenderedPageBreak/>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sidR="00B00802">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sidR="00B00802">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sidR="00B00802">
        <w:rPr>
          <w:rFonts w:cs="Arial"/>
          <w:szCs w:val="20"/>
          <w:lang w:eastAsia="ar-SA"/>
        </w:rPr>
        <w:t>poskytovatele</w:t>
      </w:r>
      <w:r>
        <w:rPr>
          <w:rFonts w:cs="Arial"/>
          <w:szCs w:val="20"/>
          <w:lang w:eastAsia="ar-SA"/>
        </w:rPr>
        <w:t>;</w:t>
      </w:r>
    </w:p>
    <w:p w14:paraId="33A4D1B4" w14:textId="588B350D" w:rsidR="00B979C9" w:rsidRDefault="00D62CAC" w:rsidP="00B979C9">
      <w:pPr>
        <w:pStyle w:val="ListLetter-ContractCzechRadio"/>
        <w:jc w:val="both"/>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20BB9E06" w14:textId="27A7641F" w:rsidR="00B979C9" w:rsidRDefault="00D62CAC" w:rsidP="00B979C9">
      <w:pPr>
        <w:pStyle w:val="ListLetter-ContractCzechRadio"/>
        <w:jc w:val="both"/>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14:paraId="58AA03B3" w14:textId="0CEADDD7" w:rsidR="00B979C9" w:rsidRDefault="00D62CAC" w:rsidP="00B979C9">
      <w:pPr>
        <w:pStyle w:val="ListLetter-ContractCzechRadio"/>
        <w:jc w:val="both"/>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65BC927E" w14:textId="77777777" w:rsidR="00121E59" w:rsidRDefault="00D62CAC" w:rsidP="00B979C9">
      <w:pPr>
        <w:pStyle w:val="ListLetter-ContractCzechRadio"/>
        <w:jc w:val="both"/>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w:t>
      </w:r>
      <w:r>
        <w:t>smlouvy;</w:t>
      </w:r>
      <w:r w:rsidRPr="00F216F3">
        <w:t xml:space="preserve"> </w:t>
      </w:r>
      <w:r>
        <w:t>k</w:t>
      </w:r>
      <w:r w:rsidRPr="00F216F3">
        <w:t> oznámeným nedostatkům zejména co do rozsahu, četnosti a/nebo kvality plnění je povi</w:t>
      </w:r>
      <w:r>
        <w:t>nen bezodkladně sjednat nápravu;</w:t>
      </w:r>
    </w:p>
    <w:p w14:paraId="58320144" w14:textId="7C07764D" w:rsidR="00A11BC0" w:rsidRPr="006D0812" w:rsidRDefault="00D62CAC" w:rsidP="00A11BC0">
      <w:pPr>
        <w:pStyle w:val="Heading-Number-ContractCzechRadio"/>
      </w:pPr>
      <w:r w:rsidRPr="006D0812">
        <w:t>Sankce</w:t>
      </w:r>
    </w:p>
    <w:p w14:paraId="7815E80F" w14:textId="59CFAF71" w:rsidR="00E74B2D" w:rsidRDefault="00D62CAC" w:rsidP="00E74B2D">
      <w:pPr>
        <w:pStyle w:val="ListNumber-ContractCzechRadio"/>
      </w:pPr>
      <w:r>
        <w:t>Bude-li poskytovatel v prodlení se zpřístupněním mediálního archivu nebo online aplikace, zavazuje se zaplatit objednateli jednorázovou smluvní pokutu ve výši 1.000,- Kč v každém z uvedených případů a následně 500,- Kč za 2. a každý další započatý den prodlení v každém z těchto uvedených případů.</w:t>
      </w:r>
    </w:p>
    <w:p w14:paraId="7B747152" w14:textId="18B7D6EE" w:rsidR="00E74B2D" w:rsidRDefault="00D62CAC" w:rsidP="00E74B2D">
      <w:pPr>
        <w:pStyle w:val="ListNumber-ContractCzechRadio"/>
      </w:pPr>
      <w:r>
        <w:t xml:space="preserve">Nastane-li výpadek či jiná chyba v řádném fungování mediálního archivu z technických důvodů na straně poskytovatele, </w:t>
      </w:r>
      <w:proofErr w:type="gramStart"/>
      <w:r>
        <w:t>jež</w:t>
      </w:r>
      <w:proofErr w:type="gramEnd"/>
      <w:r>
        <w:t xml:space="preserve"> bude trvat déle než 24 hodin</w:t>
      </w:r>
      <w:r w:rsidR="008E2755">
        <w:t xml:space="preserve"> nepřetržitě</w:t>
      </w:r>
      <w:r>
        <w:t>, zavazuje se poskytovatel zaplatit objednateli smluvní pokutu ve výši 1.000,- Kč za 2. a každý další započatý den prodlení.</w:t>
      </w:r>
    </w:p>
    <w:p w14:paraId="3D2C49F4" w14:textId="652E3EFC" w:rsidR="00E74B2D" w:rsidRDefault="00D62CAC" w:rsidP="00E74B2D">
      <w:pPr>
        <w:pStyle w:val="ListNumber-ContractCzechRadio"/>
      </w:pPr>
      <w:r>
        <w:t xml:space="preserve">Nastane-li výpadek či jiná chyba v řádném fungování online aplikace z technických důvodů na straně poskytovatele, </w:t>
      </w:r>
      <w:proofErr w:type="gramStart"/>
      <w:r>
        <w:t>jež</w:t>
      </w:r>
      <w:proofErr w:type="gramEnd"/>
      <w:r>
        <w:t xml:space="preserve"> bude trvat déle než 24 hodin</w:t>
      </w:r>
      <w:r w:rsidR="008E2755">
        <w:t xml:space="preserve"> nepřetržitě</w:t>
      </w:r>
      <w:r>
        <w:t>, zavazuje se poskytovatel zaplatit objednateli smluvní pokutu ve výši 1.000,- Kč za 2. a každý další započatý den prodlení.</w:t>
      </w:r>
    </w:p>
    <w:p w14:paraId="77C3452B" w14:textId="77777777" w:rsidR="00E74B2D" w:rsidRDefault="00D62CAC" w:rsidP="00E74B2D">
      <w:pPr>
        <w:pStyle w:val="ListNumber-ContractCzechRadio"/>
      </w:pPr>
      <w:r>
        <w:t>Ukáže-li se prohlášení poskytovatele dle čl. VI., odst. 2 smlouvy v konkrétním případě nepravdivým či neúplným, je zaplatit objednateli smluvní pokutu ve výši 20.000,- Kč za každý jednotlivý případ nepravdivosti či neúplnosti takového prohlášení.</w:t>
      </w:r>
    </w:p>
    <w:p w14:paraId="05FD9F2F" w14:textId="242267F1" w:rsidR="00E74B2D" w:rsidRPr="00755E50" w:rsidRDefault="00D62CAC" w:rsidP="00755E50">
      <w:pPr>
        <w:pStyle w:val="ListNumber-ContractCzechRadio"/>
        <w:rPr>
          <w:b/>
          <w:szCs w:val="24"/>
        </w:rPr>
      </w:pPr>
      <w:r>
        <w:t>Bude-li poskytovatel v prodlení s vyřízením reklamace služeb, zavazuje se zaplatit objednateli smluvní pokutu ve výši 1.000,- Kč za každou započatou hodinu prodlení. Smluvní pokutou není dotčen nárok objednatele na náhradu případné škody v plné výši.</w:t>
      </w:r>
      <w:r w:rsidRPr="00CF2EDD">
        <w:t xml:space="preserve"> </w:t>
      </w:r>
    </w:p>
    <w:p w14:paraId="6B53729D" w14:textId="7B3A1AA5" w:rsidR="000F1DC4" w:rsidRPr="008A4986" w:rsidRDefault="00D62CAC" w:rsidP="000F1DC4">
      <w:pPr>
        <w:pStyle w:val="ListNumber-ContractCzechRadio"/>
        <w:rPr>
          <w:b/>
          <w:szCs w:val="24"/>
        </w:rPr>
      </w:pPr>
      <w:r w:rsidRPr="00565B8F">
        <w:t xml:space="preserve">Bude-li </w:t>
      </w:r>
      <w:r>
        <w:t>objednatel</w:t>
      </w:r>
      <w:r w:rsidRPr="00565B8F">
        <w:t xml:space="preserve"> v prodlení s</w:t>
      </w:r>
      <w:r>
        <w:t>e zaplacením ceny služeb</w:t>
      </w:r>
      <w:r w:rsidRPr="00565B8F">
        <w:t xml:space="preserve">, zavazuje se zaplatit </w:t>
      </w:r>
      <w:r w:rsidR="00A95A40">
        <w:t>poskytovateli</w:t>
      </w:r>
      <w:r w:rsidR="00A95A40" w:rsidRPr="00565B8F">
        <w:t xml:space="preserve"> </w:t>
      </w:r>
      <w:r w:rsidRPr="00565B8F">
        <w:t xml:space="preserve">smluvní </w:t>
      </w:r>
      <w:r w:rsidRPr="00CF2EDD">
        <w:t xml:space="preserve">pokutu ve </w:t>
      </w:r>
      <w:r>
        <w:t xml:space="preserve">výši </w:t>
      </w:r>
      <w:r w:rsidRPr="00C174BA">
        <w:t>0,05 %</w:t>
      </w:r>
      <w:r w:rsidRPr="00BF05E5">
        <w:t xml:space="preserve"> z</w:t>
      </w:r>
      <w:r>
        <w:t xml:space="preserve"> dlužné částky </w:t>
      </w:r>
      <w:r w:rsidRPr="00CF2EDD">
        <w:t xml:space="preserve">za každý </w:t>
      </w:r>
      <w:r>
        <w:t xml:space="preserve">započatý </w:t>
      </w:r>
      <w:r w:rsidRPr="00CF2EDD">
        <w:t xml:space="preserve">den prodlení. </w:t>
      </w:r>
    </w:p>
    <w:p w14:paraId="10A947A7" w14:textId="1F1ADA33" w:rsidR="00257C4E" w:rsidRPr="008A4986" w:rsidRDefault="00D62CAC" w:rsidP="000F1DC4">
      <w:pPr>
        <w:pStyle w:val="ListNumber-ContractCzechRadio"/>
        <w:rPr>
          <w:b/>
          <w:szCs w:val="24"/>
        </w:rPr>
      </w:pPr>
      <w:r>
        <w:lastRenderedPageBreak/>
        <w:t xml:space="preserve">Smluvní pokuty jsou splatné ve lhůtě 15 dnů od </w:t>
      </w:r>
      <w:r w:rsidR="005401A9">
        <w:t>data</w:t>
      </w:r>
      <w:r>
        <w:t xml:space="preserve"> doručení písemné výzvy k </w:t>
      </w:r>
      <w:r w:rsidR="005401A9">
        <w:t>jejich</w:t>
      </w:r>
      <w:r>
        <w:t xml:space="preserve"> úhradě druhé smluvní straně.</w:t>
      </w:r>
    </w:p>
    <w:p w14:paraId="3A8DE81C" w14:textId="5D68F0CE" w:rsidR="00257C4E" w:rsidRPr="008A4986" w:rsidRDefault="00D62CAC" w:rsidP="000F1DC4">
      <w:pPr>
        <w:pStyle w:val="ListNumber-ContractCzechRadio"/>
        <w:rPr>
          <w:b/>
          <w:szCs w:val="24"/>
        </w:rPr>
      </w:pPr>
      <w:r>
        <w:t>Uplatněním nároku na smluvní pokutu či jejím uhrazením nezaniká právo objednatele na náhradu škody v</w:t>
      </w:r>
      <w:r w:rsidR="008646B5">
        <w:t xml:space="preserve"> plné výši, vznikla-li škoda z téhož </w:t>
      </w:r>
      <w:r>
        <w:t>právního důvodu, pro který je požadována úhrada smluvní pokuty.</w:t>
      </w:r>
      <w:r w:rsidRPr="002663BF">
        <w:t xml:space="preserve"> </w:t>
      </w:r>
      <w:r>
        <w:t xml:space="preserve">Nárok </w:t>
      </w:r>
      <w:r w:rsidR="00995425">
        <w:t xml:space="preserve">objednatele </w:t>
      </w:r>
      <w:r>
        <w:t>na náhradu škody se uplatněním smluvní pokuty nesnižuje.</w:t>
      </w:r>
    </w:p>
    <w:p w14:paraId="49FBFE1F" w14:textId="4036A14C" w:rsidR="00257C4E" w:rsidRPr="000F1DC4" w:rsidRDefault="00D62CAC" w:rsidP="000F1DC4">
      <w:pPr>
        <w:pStyle w:val="ListNumber-ContractCzechRadio"/>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E57268">
        <w:t xml:space="preserve"> O vzniku takové překážky je smluvní strana povinna bez zbytečného odkladu písemně informovat druhou smluvní stranu</w:t>
      </w:r>
      <w:r w:rsidR="00602E92">
        <w:t xml:space="preserve">, v opačném případě </w:t>
      </w:r>
      <w:r w:rsidR="003675A0">
        <w:t>zůstává</w:t>
      </w:r>
      <w:r w:rsidR="00602E92">
        <w:t xml:space="preserve"> nárok druhé smluvní strany na úhradu smluvní pokuty zachován.</w:t>
      </w:r>
    </w:p>
    <w:p w14:paraId="10415510" w14:textId="6935E61E" w:rsidR="004B1672" w:rsidRDefault="00D62CAC" w:rsidP="000F0134">
      <w:pPr>
        <w:pStyle w:val="Heading-Number-ContractCzechRadio"/>
      </w:pPr>
      <w:r>
        <w:t>Zánik smlouvy</w:t>
      </w:r>
    </w:p>
    <w:p w14:paraId="07EB2745" w14:textId="1526C75F" w:rsidR="00CD36A1" w:rsidRPr="008A4986" w:rsidRDefault="00D62CAC">
      <w:pPr>
        <w:pStyle w:val="ListNumber-ContractCzechRadio"/>
      </w:pPr>
      <w:r w:rsidRPr="00B63CDB">
        <w:rPr>
          <w:lang w:eastAsia="cs-CZ"/>
        </w:rPr>
        <w:t xml:space="preserve">Smlouva zaniká buď </w:t>
      </w:r>
      <w:r w:rsidR="00C55596">
        <w:rPr>
          <w:lang w:eastAsia="cs-CZ"/>
        </w:rPr>
        <w:t xml:space="preserve">(1) </w:t>
      </w:r>
      <w:r w:rsidRPr="00B63CDB">
        <w:rPr>
          <w:lang w:eastAsia="cs-CZ"/>
        </w:rPr>
        <w:t xml:space="preserve">řádným a včasným splněním, </w:t>
      </w:r>
      <w:r w:rsidR="00C55596">
        <w:rPr>
          <w:lang w:eastAsia="cs-CZ"/>
        </w:rPr>
        <w:t xml:space="preserve">(2) </w:t>
      </w:r>
      <w:r w:rsidR="00C55596">
        <w:rPr>
          <w:spacing w:val="-4"/>
          <w:lang w:eastAsia="cs-CZ"/>
        </w:rPr>
        <w:t xml:space="preserve">dohodou </w:t>
      </w:r>
      <w:r w:rsidRPr="00B63CDB">
        <w:rPr>
          <w:spacing w:val="-4"/>
          <w:lang w:eastAsia="cs-CZ"/>
        </w:rPr>
        <w:t xml:space="preserve">nebo </w:t>
      </w:r>
      <w:r w:rsidR="00C55596">
        <w:rPr>
          <w:spacing w:val="-4"/>
          <w:lang w:eastAsia="cs-CZ"/>
        </w:rPr>
        <w:t xml:space="preserve">(3) </w:t>
      </w:r>
      <w:r w:rsidRPr="00B63CDB">
        <w:rPr>
          <w:spacing w:val="-4"/>
          <w:lang w:eastAsia="cs-CZ"/>
        </w:rPr>
        <w:t>odstoupením</w:t>
      </w:r>
      <w:r w:rsidR="001F75C4">
        <w:rPr>
          <w:spacing w:val="-4"/>
          <w:lang w:eastAsia="cs-CZ"/>
        </w:rPr>
        <w:t xml:space="preserve"> (4) </w:t>
      </w:r>
      <w:r w:rsidR="001F75C4">
        <w:rPr>
          <w:lang w:eastAsia="cs-CZ"/>
        </w:rPr>
        <w:t>písemnou výpovědí</w:t>
      </w:r>
      <w:r w:rsidR="00592AD3">
        <w:rPr>
          <w:lang w:eastAsia="cs-CZ"/>
        </w:rPr>
        <w:t>.</w:t>
      </w:r>
    </w:p>
    <w:p w14:paraId="0879C867" w14:textId="2E9F7069" w:rsidR="00C55596" w:rsidRDefault="00D62CAC">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23D6FE5B" w14:textId="7971458C" w:rsidR="00C55596" w:rsidRDefault="00D62CAC">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0985F836" w14:textId="5C971BBA" w:rsidR="001F75C4" w:rsidRPr="00CD36A1" w:rsidRDefault="00D62CAC" w:rsidP="001F75C4">
      <w:pPr>
        <w:pStyle w:val="ListNumber-ContractCzechRadio"/>
      </w:pPr>
      <w:r>
        <w:t xml:space="preserve">Tato dohoda může být písemně </w:t>
      </w:r>
      <w:r w:rsidRPr="001F75C4">
        <w:rPr>
          <w:u w:val="single"/>
        </w:rPr>
        <w:t>vypovězena</w:t>
      </w:r>
      <w:r>
        <w:t xml:space="preserve"> objednatelem i bez uvedení důvodu s výpovědní dobou v délce </w:t>
      </w:r>
      <w:r w:rsidR="00B4246D">
        <w:t>2 (</w:t>
      </w:r>
      <w:r w:rsidR="00C7206F">
        <w:t>dv</w:t>
      </w:r>
      <w:r w:rsidR="00B4246D">
        <w:t>a) měsíce</w:t>
      </w:r>
      <w:r>
        <w:t>. Výpovědní doba začíná běžet prvním dnem měsíce následujícího po měsíci, ve kterém byla výpověď doručena druhé smluvní straně.</w:t>
      </w:r>
    </w:p>
    <w:p w14:paraId="2F9DB45B" w14:textId="3882AB1C" w:rsidR="004B1672" w:rsidRPr="00CF2EDD" w:rsidRDefault="00D62CAC" w:rsidP="004B1672">
      <w:pPr>
        <w:pStyle w:val="ListNumber-ContractCzechRadio"/>
        <w:rPr>
          <w:b/>
          <w:szCs w:val="24"/>
        </w:rPr>
      </w:pPr>
      <w:r w:rsidRPr="00CF2EDD">
        <w:t>Objednatel je oprávněn od této smlouvy odstoupit zejména</w:t>
      </w:r>
      <w:r>
        <w:t>:</w:t>
      </w:r>
      <w:r w:rsidRPr="00CF2EDD">
        <w:t xml:space="preserve"> </w:t>
      </w:r>
    </w:p>
    <w:p w14:paraId="501CDE33" w14:textId="3F864DBC" w:rsidR="004B1672" w:rsidRPr="00CF2EDD" w:rsidRDefault="00D62CAC" w:rsidP="004B1672">
      <w:pPr>
        <w:pStyle w:val="ListLetter-ContractCzechRadio"/>
        <w:rPr>
          <w:b/>
          <w:szCs w:val="24"/>
        </w:rPr>
      </w:pPr>
      <w:r w:rsidRPr="00CF2EDD">
        <w:t xml:space="preserve">v případě prodlení </w:t>
      </w:r>
      <w:r>
        <w:t>poskytovatele</w:t>
      </w:r>
      <w:r w:rsidRPr="00CF2EDD">
        <w:t xml:space="preserve"> s</w:t>
      </w:r>
      <w:r>
        <w:t> poskytnutím služeb</w:t>
      </w:r>
      <w:r w:rsidRPr="00CF2EDD">
        <w:t xml:space="preserve"> o více </w:t>
      </w:r>
      <w:r>
        <w:t>než</w:t>
      </w:r>
      <w:r w:rsidRPr="00BF05E5">
        <w:t xml:space="preserve"> </w:t>
      </w:r>
      <w:r w:rsidR="00755E50">
        <w:t>7</w:t>
      </w:r>
      <w:r w:rsidRPr="00BF05E5">
        <w:t xml:space="preserve"> dní</w:t>
      </w:r>
      <w:r>
        <w:t>;</w:t>
      </w:r>
    </w:p>
    <w:p w14:paraId="7E852DE1" w14:textId="79C45896" w:rsidR="004B1672" w:rsidRDefault="00D62CAC" w:rsidP="004B1672">
      <w:pPr>
        <w:pStyle w:val="ListLetter-ContractCzechRadio"/>
        <w:jc w:val="both"/>
      </w:pPr>
      <w:r w:rsidRPr="00CF2EDD">
        <w:t xml:space="preserve">v případě, že </w:t>
      </w:r>
      <w:r>
        <w:t>poskytovatel</w:t>
      </w:r>
      <w:r w:rsidRPr="00CF2EDD">
        <w:t xml:space="preserve"> opakovaně (nejméně dvakrát</w:t>
      </w:r>
      <w:r>
        <w:t xml:space="preserve"> po dobu poskytování služeb</w:t>
      </w:r>
      <w:r w:rsidRPr="00CF2EDD">
        <w:t xml:space="preserve">) porušuje smluvní povinnosti či </w:t>
      </w:r>
      <w:r>
        <w:t>poskytuje služby</w:t>
      </w:r>
      <w:r w:rsidRPr="00CF2EDD">
        <w:t xml:space="preserve"> v rozporu s pokyny </w:t>
      </w:r>
      <w:r>
        <w:t xml:space="preserve">objednatele a nezjedná nápravu ani v přiměřené náhradní </w:t>
      </w:r>
      <w:r w:rsidRPr="00CF2EDD">
        <w:t xml:space="preserve">lhůtě poskytnuté </w:t>
      </w:r>
      <w:r>
        <w:t>o</w:t>
      </w:r>
      <w:r w:rsidRPr="00CF2EDD">
        <w:t>bjednatelem</w:t>
      </w:r>
      <w:r>
        <w:t>;</w:t>
      </w:r>
    </w:p>
    <w:p w14:paraId="563E0B65" w14:textId="4520C1C6" w:rsidR="004B1672" w:rsidRDefault="00D62CAC" w:rsidP="004B1672">
      <w:pPr>
        <w:pStyle w:val="ListLetter-ContractCzechRadio"/>
        <w:jc w:val="both"/>
      </w:pPr>
      <w:r>
        <w:t>je</w:t>
      </w:r>
      <w:r w:rsidR="00303868">
        <w:t>-</w:t>
      </w:r>
      <w:r>
        <w:t>li to stanoveno touto smlouvou</w:t>
      </w:r>
      <w:r w:rsidRPr="00CF2EDD">
        <w:t>.</w:t>
      </w:r>
    </w:p>
    <w:p w14:paraId="53C9EEC1" w14:textId="3821F192" w:rsidR="004B1672" w:rsidRPr="004B1672" w:rsidRDefault="00D62CAC" w:rsidP="008A4986">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77E8D">
        <w:rPr>
          <w:rFonts w:eastAsia="Times New Roman" w:cs="Arial"/>
          <w:bCs/>
          <w:kern w:val="32"/>
          <w:szCs w:val="20"/>
        </w:rPr>
        <w:t>, příp. později, pokud je tak v odstoupení uvedeno</w:t>
      </w:r>
      <w:r w:rsidRPr="006D0812">
        <w:rPr>
          <w:rFonts w:eastAsia="Times New Roman" w:cs="Arial"/>
          <w:bCs/>
          <w:kern w:val="32"/>
          <w:szCs w:val="20"/>
        </w:rPr>
        <w:t>.</w:t>
      </w:r>
    </w:p>
    <w:p w14:paraId="09301B89" w14:textId="0F358477" w:rsidR="00772A02" w:rsidRDefault="00D62CAC" w:rsidP="000F0134">
      <w:pPr>
        <w:pStyle w:val="Heading-Number-ContractCzechRadio"/>
      </w:pPr>
      <w:r>
        <w:t>Mlčenlivost</w:t>
      </w:r>
    </w:p>
    <w:p w14:paraId="70861A59" w14:textId="4940AFB0" w:rsidR="00772A02" w:rsidRDefault="00D62CAC" w:rsidP="008A4986">
      <w:pPr>
        <w:pStyle w:val="ListNumber-ContractCzechRadio"/>
      </w:pPr>
      <w:r>
        <w:t xml:space="preserve">Poskytovatel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poskytovatel dozví v rámci plnění předmětu této smlouvy. Tyto informace objednatel prohlašuje za citlivé, důvěrné a tajné, s čímž je poskytovatel plně srozuměn. Poskytovatel </w:t>
      </w:r>
      <w:r w:rsidRPr="004C4241">
        <w:lastRenderedPageBreak/>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smlouvy platí, že tyto povinnosti porušil sám poskytovatel.</w:t>
      </w:r>
    </w:p>
    <w:p w14:paraId="7A02F14C" w14:textId="7AB89216" w:rsidR="00772A02" w:rsidRDefault="00D62CAC" w:rsidP="00772A02">
      <w:pPr>
        <w:pStyle w:val="ListNumber-ContractCzechRadio"/>
      </w:pPr>
      <w:r>
        <w:t xml:space="preserve">Povinnost mlčenlivosti </w:t>
      </w:r>
      <w:r w:rsidR="005E3375">
        <w:t xml:space="preserve">dle předcházejícího odstavce smlouvy </w:t>
      </w:r>
      <w:r>
        <w:t>se nevztahuje na informace a skutečnosti, které:</w:t>
      </w:r>
    </w:p>
    <w:p w14:paraId="5DEFDE9A" w14:textId="77777777" w:rsidR="00772A02" w:rsidRDefault="00D62CAC" w:rsidP="00772A02">
      <w:pPr>
        <w:pStyle w:val="ListLetter-ContractCzechRadio"/>
        <w:jc w:val="both"/>
      </w:pPr>
      <w:r>
        <w:t>v době jejich zveřejnění nebo následně se stanou bez zavinění kterékoli smluvní strany všeobecně dostupnými veřejnosti;</w:t>
      </w:r>
    </w:p>
    <w:p w14:paraId="563BACA9" w14:textId="41816104" w:rsidR="00772A02" w:rsidRDefault="00D62CAC" w:rsidP="00772A02">
      <w:pPr>
        <w:pStyle w:val="ListLetter-ContractCzechRadio"/>
        <w:jc w:val="both"/>
      </w:pPr>
      <w:r>
        <w:t xml:space="preserve">byly získány na základě postupu nezávislého na této </w:t>
      </w:r>
      <w:r w:rsidR="00864D08">
        <w:t>smlouvě</w:t>
      </w:r>
      <w:r>
        <w:t xml:space="preserve"> nebo druhé smluvní straně, pokud je strana, která informace získala, s</w:t>
      </w:r>
      <w:r w:rsidR="005F7E08">
        <w:t>chopna tuto skutečnost doložit;</w:t>
      </w:r>
    </w:p>
    <w:p w14:paraId="4CE3A1BB" w14:textId="77777777" w:rsidR="00772A02" w:rsidRDefault="00D62CAC" w:rsidP="008A4986">
      <w:pPr>
        <w:pStyle w:val="ListLetter-ContractCzechRadio"/>
        <w:jc w:val="both"/>
      </w:pPr>
      <w:r>
        <w:t>byly poskytnuté třetí osobou, která takové informace a skutečnosti nezískala porušením povinnosti jejich ochrany;</w:t>
      </w:r>
    </w:p>
    <w:p w14:paraId="24030A0D" w14:textId="1D77F694" w:rsidR="00772A02" w:rsidRDefault="00D62CAC" w:rsidP="008A4986">
      <w:pPr>
        <w:pStyle w:val="ListLetter-ContractCzechRadio"/>
        <w:jc w:val="both"/>
      </w:pPr>
      <w:r>
        <w:t>podléhají uveřejnění na základě zákonné povinnosti či povinnosti uložené smluvní straně orgánem veřejné moci.</w:t>
      </w:r>
    </w:p>
    <w:p w14:paraId="1E3B4071" w14:textId="2DD8BB03" w:rsidR="00772A02" w:rsidRPr="00772A02" w:rsidRDefault="00D62CAC" w:rsidP="008A4986">
      <w:pPr>
        <w:pStyle w:val="ListNumber-ContractCzechRadio"/>
      </w:pPr>
      <w:r>
        <w:t xml:space="preserve">Za porušení povinností týkajících se mlčenlivosti dle odstavce 1 tohoto článku smlouvy má objednatel právo uplatnit u poskytovatele nárok na zaplacení smluvní pokuty; výše smluvní pokuty je stanovena na </w:t>
      </w:r>
      <w:r w:rsidR="00755E50">
        <w:rPr>
          <w:rFonts w:cs="Arial"/>
          <w:b/>
          <w:szCs w:val="20"/>
        </w:rPr>
        <w:t>50.000,-</w:t>
      </w:r>
      <w:r w:rsidR="00755E50">
        <w:rPr>
          <w:b/>
          <w:bCs/>
        </w:rPr>
        <w:t xml:space="preserve"> </w:t>
      </w:r>
      <w:r w:rsidRPr="008A4986">
        <w:rPr>
          <w:b/>
          <w:bCs/>
        </w:rPr>
        <w:t>Kč</w:t>
      </w:r>
      <w:r>
        <w:t xml:space="preserve"> za každý jednotlivý případ porušení povinnost</w:t>
      </w:r>
      <w:r w:rsidR="00F77E8D">
        <w:t>í dle tohoto článku smlouvy</w:t>
      </w:r>
      <w:r>
        <w:t>.</w:t>
      </w:r>
    </w:p>
    <w:p w14:paraId="070206A4" w14:textId="1DF46983" w:rsidR="00F043FF" w:rsidRDefault="00D62CAC" w:rsidP="000F0134">
      <w:pPr>
        <w:pStyle w:val="Heading-Number-ContractCzechRadio"/>
      </w:pPr>
      <w:r>
        <w:t>Další ustanovení</w:t>
      </w:r>
    </w:p>
    <w:p w14:paraId="73C5640B" w14:textId="10E57912" w:rsidR="00F043FF" w:rsidRDefault="00D62CAC" w:rsidP="00F043FF">
      <w:pPr>
        <w:pStyle w:val="ListNumber-ContractCzechRadio"/>
      </w:pPr>
      <w:r>
        <w:t>Smluvní strany pro vyloučení možných pochybností uvádí následující:</w:t>
      </w:r>
    </w:p>
    <w:p w14:paraId="769BE91D" w14:textId="5A800AC1" w:rsidR="00F043FF" w:rsidRDefault="00D62CAC" w:rsidP="00F043FF">
      <w:pPr>
        <w:pStyle w:val="ListLetter-ContractCzechRadio"/>
        <w:jc w:val="both"/>
      </w:pPr>
      <w:r>
        <w:t>j</w:t>
      </w:r>
      <w:r w:rsidR="00DA6D1E">
        <w:t>e-li k poskytnutí služeb</w:t>
      </w:r>
      <w:r w:rsidRPr="00610D0E">
        <w:t xml:space="preserve"> nutná součinnost objednatele, určí mu </w:t>
      </w:r>
      <w:r w:rsidR="00DA6D1E">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rsidR="00DA6D1E">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564AE5C2" w14:textId="76E2C3F6" w:rsidR="00F043FF" w:rsidRDefault="00D62CAC" w:rsidP="00F043FF">
      <w:pPr>
        <w:pStyle w:val="ListLetter-ContractCzechRadio"/>
        <w:jc w:val="both"/>
      </w:pPr>
      <w:r>
        <w:t>p</w:t>
      </w:r>
      <w:r w:rsidRPr="00F043FF">
        <w:t xml:space="preserve">říkazy objednatele ohledně způsobu </w:t>
      </w:r>
      <w:r w:rsidR="00DA6D1E">
        <w:t>poskytování služeb</w:t>
      </w:r>
      <w:r w:rsidRPr="00F043FF">
        <w:t xml:space="preserve"> je </w:t>
      </w:r>
      <w:r w:rsidR="00DA6D1E">
        <w:t>poskytovatel</w:t>
      </w:r>
      <w:r w:rsidRPr="00F043FF">
        <w:t xml:space="preserve"> vázán</w:t>
      </w:r>
      <w:r>
        <w:t xml:space="preserve">, odpovídá-li to povaze plnění; pokud jsou příkazy objednatele nevhodné, je </w:t>
      </w:r>
      <w:r w:rsidR="00DA6D1E">
        <w:t>poskytovatel</w:t>
      </w:r>
      <w:r>
        <w:t xml:space="preserve"> povinen na to objednatele písemnou a prokazatelně doručenou formou upozornit;</w:t>
      </w:r>
    </w:p>
    <w:p w14:paraId="7484A2F5" w14:textId="5C3A9138" w:rsidR="001B2C4F" w:rsidRDefault="00D62CAC" w:rsidP="00F043FF">
      <w:pPr>
        <w:pStyle w:val="ListLetter-ContractCzechRadio"/>
        <w:jc w:val="both"/>
      </w:pPr>
      <w:r>
        <w:t>m</w:t>
      </w:r>
      <w:r w:rsidRPr="00F805A1">
        <w:t>á-li objednatel opatřit věc k</w:t>
      </w:r>
      <w:r>
        <w:t> poskytování služeb</w:t>
      </w:r>
      <w:r w:rsidRPr="00F805A1">
        <w:t xml:space="preserve">, předá ji </w:t>
      </w:r>
      <w:r>
        <w:t>poskytovatel</w:t>
      </w:r>
      <w:r w:rsidRPr="00F805A1">
        <w:t xml:space="preserve"> v dohodnuté době, jinak bez zbytečného odkladu po </w:t>
      </w:r>
      <w:r>
        <w:t>účinnosti</w:t>
      </w:r>
      <w:r w:rsidRPr="00F805A1">
        <w:t xml:space="preserve"> 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r>
        <w:rPr>
          <w:lang w:eastAsia="ar-SA"/>
        </w:rPr>
        <w:t>;</w:t>
      </w:r>
    </w:p>
    <w:p w14:paraId="125D36CB" w14:textId="109F61AA" w:rsidR="00F72AB3" w:rsidRDefault="00D62CAC" w:rsidP="002932DA">
      <w:pPr>
        <w:pStyle w:val="ListLetter-ContractCzechRadio"/>
        <w:jc w:val="both"/>
      </w:pPr>
      <w:r>
        <w:t>smluvní strany uvádí, že n</w:t>
      </w:r>
      <w:r w:rsidRPr="002932DA">
        <w:t>astane-li zcela mimořádná nepředvídatelná okolnost, která podstatně ztěžuje</w:t>
      </w:r>
      <w:r w:rsidR="00147362">
        <w:t xml:space="preserve"> poskytnutí služeb</w:t>
      </w:r>
      <w:r w:rsidRPr="002932DA">
        <w:t xml:space="preserve">, </w:t>
      </w:r>
      <w:r>
        <w:t xml:space="preserve">není kterákoli smluvní strana oprávněna požádat soud, aby </w:t>
      </w:r>
      <w:r w:rsidRPr="002932DA">
        <w:t xml:space="preserve">podle svého uvážení rozhodnout o spravedlivém zvýšení ceny za </w:t>
      </w:r>
      <w:r w:rsidR="00147362">
        <w:t>služby</w:t>
      </w:r>
      <w:r w:rsidRPr="002932DA">
        <w:t xml:space="preserve">, anebo o zrušení smlouvy a o tom, jak se </w:t>
      </w:r>
      <w:r w:rsidR="001B2C4F">
        <w:t xml:space="preserve">smluvní </w:t>
      </w:r>
      <w:r w:rsidRPr="002932DA">
        <w:t xml:space="preserve">strany vypořádají. </w:t>
      </w:r>
      <w:r>
        <w:t xml:space="preserve">Tímto smluvní strany přebírají </w:t>
      </w:r>
      <w:r w:rsidR="001B2C4F">
        <w:t>ve smyslu ustanovení § 1765 a násl. OZ</w:t>
      </w:r>
      <w:r w:rsidR="001B2C4F" w:rsidRPr="002932DA">
        <w:t xml:space="preserve"> </w:t>
      </w:r>
      <w:r w:rsidRPr="002932DA">
        <w:t>nebezpečí změny okolností</w:t>
      </w:r>
      <w:r w:rsidR="004216FE">
        <w:t>.</w:t>
      </w:r>
    </w:p>
    <w:p w14:paraId="1D0BD221" w14:textId="77777777" w:rsidR="00A11BC0" w:rsidRPr="006D0812" w:rsidRDefault="00D62CAC" w:rsidP="00A11BC0">
      <w:pPr>
        <w:pStyle w:val="Heading-Number-ContractCzechRadio"/>
      </w:pPr>
      <w:r w:rsidRPr="006D0812">
        <w:lastRenderedPageBreak/>
        <w:t>Závěrečná ustanovení</w:t>
      </w:r>
    </w:p>
    <w:p w14:paraId="6989014B" w14:textId="6044FDCE" w:rsidR="007B1349" w:rsidRPr="006D0812" w:rsidRDefault="00D62CAC" w:rsidP="007B1349">
      <w:pPr>
        <w:pStyle w:val="ListNumber-ContractCzechRadio"/>
      </w:pPr>
      <w:r w:rsidRPr="006D0812">
        <w:t>Tato smlouva nabývá platnosti dnem jejího podpisu oběma smluvními stranami</w:t>
      </w:r>
      <w:r w:rsidRPr="00600C6A">
        <w:t xml:space="preserve"> </w:t>
      </w:r>
      <w:r w:rsidRPr="006D0812">
        <w:t>a účinnosti</w:t>
      </w:r>
      <w:r>
        <w:t xml:space="preserve"> dnem </w:t>
      </w:r>
      <w:r w:rsidR="00717825">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0F1DC4">
        <w:rPr>
          <w:rFonts w:cs="Arial"/>
          <w:szCs w:val="20"/>
        </w:rPr>
        <w:t>e</w:t>
      </w:r>
      <w:r>
        <w:rPr>
          <w:rFonts w:cs="Arial"/>
          <w:szCs w:val="20"/>
        </w:rPr>
        <w:t xml:space="preserve"> znění</w:t>
      </w:r>
      <w:r w:rsidR="000F1DC4">
        <w:rPr>
          <w:rFonts w:cs="Arial"/>
          <w:szCs w:val="20"/>
        </w:rPr>
        <w:t xml:space="preserve"> pozdějších předpisů</w:t>
      </w:r>
      <w:r>
        <w:rPr>
          <w:rFonts w:cs="Arial"/>
          <w:szCs w:val="20"/>
        </w:rPr>
        <w:t>.</w:t>
      </w:r>
    </w:p>
    <w:p w14:paraId="48039B1F" w14:textId="619D3051" w:rsidR="00043DF0" w:rsidRPr="006D0812" w:rsidRDefault="00D62CAC" w:rsidP="00010ADE">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93E12">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162D8D">
        <w:rPr>
          <w:rFonts w:eastAsia="Times New Roman" w:cs="Arial"/>
          <w:bCs/>
          <w:kern w:val="32"/>
          <w:szCs w:val="20"/>
        </w:rPr>
        <w:t>OZ</w:t>
      </w:r>
      <w:r w:rsidR="00B950E1">
        <w:rPr>
          <w:rFonts w:eastAsia="Times New Roman" w:cs="Arial"/>
          <w:bCs/>
          <w:kern w:val="32"/>
          <w:szCs w:val="20"/>
        </w:rPr>
        <w:t>.</w:t>
      </w:r>
    </w:p>
    <w:p w14:paraId="4D62DE49" w14:textId="32D94B2A" w:rsidR="00F36299" w:rsidRPr="006D0812" w:rsidRDefault="00D62CAC" w:rsidP="00147362">
      <w:pPr>
        <w:pStyle w:val="ListNumber-ContractCzechRadio"/>
      </w:pPr>
      <w:r w:rsidRPr="006D0812">
        <w:t xml:space="preserve">Tato smlouva je vyhotovena ve </w:t>
      </w:r>
      <w:r w:rsidR="00111951">
        <w:t>dvou</w:t>
      </w:r>
      <w:r w:rsidR="00111951" w:rsidRPr="006D0812">
        <w:t xml:space="preserve"> </w:t>
      </w:r>
      <w:r w:rsidRPr="006D0812">
        <w:t xml:space="preserve">stejnopisech s platností originálu, z nichž </w:t>
      </w:r>
      <w:r w:rsidR="007516C1">
        <w:t>každá smluvní strana obdrží po jednom stejnopise</w:t>
      </w:r>
      <w:r w:rsidRPr="006D0812">
        <w:t>.</w:t>
      </w:r>
      <w:r w:rsidR="00EE5280" w:rsidRPr="00EE5280">
        <w:t xml:space="preserve"> </w:t>
      </w:r>
      <w:r w:rsidR="00EE5280">
        <w:t>V případě, že bude smlouva uzavřena na dálku za využití elektronických prostředků, zašle smluvní strana, je</w:t>
      </w:r>
      <w:r w:rsidR="00260CBA">
        <w:t>n</w:t>
      </w:r>
      <w:r w:rsidR="00EE5280">
        <w:t xml:space="preserve">ž smlouvu podepisuje jako poslední, </w:t>
      </w:r>
      <w:r w:rsidR="003B2746">
        <w:t xml:space="preserve">jeden </w:t>
      </w:r>
      <w:r w:rsidR="00EE5280">
        <w:t>originál smlouvy spolu s jejími přílohami druhé smluvní straně.</w:t>
      </w:r>
    </w:p>
    <w:p w14:paraId="64F6712E" w14:textId="77777777" w:rsidR="00043DF0" w:rsidRPr="006D0812" w:rsidRDefault="00D62CAC" w:rsidP="00010ADE">
      <w:pPr>
        <w:pStyle w:val="ListNumber-ContractCzechRadio"/>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69F13DE7" w14:textId="24D2F5E8" w:rsidR="00BE6222" w:rsidRPr="006D0812" w:rsidRDefault="00D62CAC"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57244EDD" w14:textId="579337BF" w:rsidR="004131AC" w:rsidRPr="008A4986" w:rsidRDefault="00D62CAC" w:rsidP="008A4986">
      <w:pPr>
        <w:pStyle w:val="ListNumber-ContractCzechRadio"/>
        <w:numPr>
          <w:ilvl w:val="1"/>
          <w:numId w:val="37"/>
        </w:numPr>
        <w:rPr>
          <w:rFonts w:cs="Arial"/>
          <w:i/>
          <w:szCs w:val="20"/>
        </w:rPr>
      </w:pPr>
      <w:r w:rsidRPr="008653F5">
        <w:rPr>
          <w:rFonts w:cs="Arial"/>
          <w:szCs w:val="20"/>
        </w:rPr>
        <w:t xml:space="preserve">Tato smlouva včetně jejích příloh a případných změn bude uveřejněna </w:t>
      </w:r>
      <w:r w:rsidR="000F0134">
        <w:rPr>
          <w:rFonts w:cs="Arial"/>
          <w:szCs w:val="20"/>
        </w:rPr>
        <w:t xml:space="preserve">objednatelem </w:t>
      </w:r>
      <w:r w:rsidRPr="000F0134">
        <w:rPr>
          <w:rFonts w:cs="Arial"/>
          <w:szCs w:val="20"/>
        </w:rPr>
        <w:t>v registru smluv v souladu se zákonem o registru smluv. Pokud smlouvu uveřejní</w:t>
      </w:r>
      <w:r w:rsidR="000F0134">
        <w:rPr>
          <w:rFonts w:cs="Arial"/>
          <w:szCs w:val="20"/>
        </w:rPr>
        <w:t xml:space="preserve"> v registru smluv poskytovatel</w:t>
      </w:r>
      <w:r w:rsidRPr="000F0134">
        <w:rPr>
          <w:rFonts w:cs="Arial"/>
          <w:szCs w:val="20"/>
        </w:rPr>
        <w:t xml:space="preserve">, zašle </w:t>
      </w:r>
      <w:r w:rsidR="000F0134">
        <w:rPr>
          <w:rFonts w:cs="Arial"/>
          <w:szCs w:val="20"/>
        </w:rPr>
        <w:t>objednateli</w:t>
      </w:r>
      <w:r w:rsidRPr="000F0134">
        <w:rPr>
          <w:rFonts w:cs="Arial"/>
          <w:szCs w:val="20"/>
        </w:rPr>
        <w:t xml:space="preserve"> potvrzení o uveřejnění této smlouvy bez zbytečného odkladu. Tento </w:t>
      </w:r>
      <w:r w:rsidR="008653F5" w:rsidRPr="000F0134">
        <w:rPr>
          <w:rFonts w:cs="Arial"/>
          <w:szCs w:val="20"/>
        </w:rPr>
        <w:t>odstavec</w:t>
      </w:r>
      <w:r w:rsidRPr="000F0134">
        <w:rPr>
          <w:rFonts w:cs="Arial"/>
          <w:szCs w:val="20"/>
        </w:rPr>
        <w:t xml:space="preserve"> je samostatnou dohodou smluvních stran oddělitelnou od ostatních ustanovení smlouvy.</w:t>
      </w:r>
    </w:p>
    <w:p w14:paraId="45CE6E88" w14:textId="0CDF0907" w:rsidR="00E77D6D" w:rsidRPr="000F0134" w:rsidRDefault="00D62CAC" w:rsidP="000F0134">
      <w:pPr>
        <w:pStyle w:val="ListNumber-ContractCzechRadio"/>
        <w:numPr>
          <w:ilvl w:val="1"/>
          <w:numId w:val="37"/>
        </w:numPr>
        <w:spacing w:after="0"/>
        <w:rPr>
          <w:rFonts w:cs="Arial"/>
          <w:i/>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26F26A26" w14:textId="77777777" w:rsidR="004131AC" w:rsidRPr="004131AC" w:rsidRDefault="004131AC" w:rsidP="004131AC">
      <w:pPr>
        <w:ind w:left="312"/>
        <w:jc w:val="both"/>
        <w:rPr>
          <w:rFonts w:cs="Arial"/>
          <w:szCs w:val="20"/>
        </w:rPr>
      </w:pPr>
    </w:p>
    <w:p w14:paraId="3CDF02EE" w14:textId="1005BB19" w:rsidR="00043DF0" w:rsidRPr="006D0812" w:rsidRDefault="00D62CAC" w:rsidP="00043DF0">
      <w:pPr>
        <w:pStyle w:val="ListNumber-ContractCzechRadio"/>
      </w:pPr>
      <w:r w:rsidRPr="006D0812">
        <w:t>Nedílnou součástí této smlouvy je její:</w:t>
      </w:r>
    </w:p>
    <w:p w14:paraId="5280371B" w14:textId="1337238E" w:rsidR="00043DF0" w:rsidRDefault="00D62CAC" w:rsidP="00F978D0">
      <w:pPr>
        <w:rPr>
          <w:rFonts w:cs="Arial"/>
        </w:rPr>
      </w:pPr>
      <w:r w:rsidRPr="006D0812">
        <w:tab/>
      </w:r>
      <w:r w:rsidR="002932DA">
        <w:t>Příloha</w:t>
      </w:r>
      <w:r w:rsidR="00162D8D">
        <w:t xml:space="preserve"> č. </w:t>
      </w:r>
      <w:r w:rsidR="00755E50">
        <w:t>1</w:t>
      </w:r>
      <w:r w:rsidR="002932DA">
        <w:t xml:space="preserve"> </w:t>
      </w:r>
      <w:r w:rsidR="00417F60">
        <w:t>–</w:t>
      </w:r>
      <w:r w:rsidR="002932DA">
        <w:t xml:space="preserve"> </w:t>
      </w:r>
      <w:r w:rsidR="008653F5">
        <w:t>S</w:t>
      </w:r>
      <w:r w:rsidRPr="006D0812">
        <w:t xml:space="preserve">pecifikace </w:t>
      </w:r>
      <w:r w:rsidR="007277E7">
        <w:t>služeb</w:t>
      </w:r>
    </w:p>
    <w:p w14:paraId="11F0A0D7" w14:textId="2F6A11BC" w:rsidR="00755E50" w:rsidRPr="00755E50" w:rsidRDefault="00755E50" w:rsidP="0059785C">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7A5A09" w14:paraId="7F309EEF" w14:textId="77777777" w:rsidTr="008653F5">
        <w:trPr>
          <w:jc w:val="center"/>
        </w:trPr>
        <w:tc>
          <w:tcPr>
            <w:tcW w:w="4366" w:type="dxa"/>
          </w:tcPr>
          <w:p w14:paraId="3FE76323" w14:textId="77777777" w:rsidR="00BA16BB" w:rsidRPr="006D0812" w:rsidRDefault="00D62CA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000F0134">
              <w:rPr>
                <w:rFonts w:cs="Arial"/>
                <w:szCs w:val="20"/>
              </w:rPr>
              <w:t xml:space="preserve"> </w:t>
            </w:r>
            <w:r w:rsidRPr="006D0812">
              <w:t xml:space="preserve">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4366" w:type="dxa"/>
          </w:tcPr>
          <w:p w14:paraId="2AD31746" w14:textId="77777777" w:rsidR="00BA16BB" w:rsidRPr="006D0812" w:rsidRDefault="00D62CA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7A5A09" w14:paraId="59A5D1E7" w14:textId="77777777" w:rsidTr="008653F5">
        <w:trPr>
          <w:trHeight w:val="704"/>
          <w:jc w:val="center"/>
        </w:trPr>
        <w:tc>
          <w:tcPr>
            <w:tcW w:w="4366" w:type="dxa"/>
          </w:tcPr>
          <w:p w14:paraId="074E341C" w14:textId="77777777" w:rsidR="00BA16BB" w:rsidRDefault="00D62CAC"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5E31BE42" w14:textId="77777777" w:rsidR="008653F5" w:rsidRPr="008653F5" w:rsidRDefault="00D62CA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355CCAA3" w14:textId="77777777" w:rsidR="008653F5" w:rsidRPr="006D0812" w:rsidRDefault="00D62CA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4366" w:type="dxa"/>
          </w:tcPr>
          <w:p w14:paraId="43D68ED4" w14:textId="77777777" w:rsidR="00BA16BB" w:rsidRDefault="00D62CAC"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19323D06" w14:textId="77777777" w:rsidR="008653F5" w:rsidRPr="008653F5" w:rsidRDefault="00D62CA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375BD923" w14:textId="77777777" w:rsidR="008653F5" w:rsidRPr="006D0812" w:rsidRDefault="00D62CA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497281FB" w14:textId="2D608A7F" w:rsidR="004131AC" w:rsidRDefault="004131AC" w:rsidP="00755E5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6BADFD3B" w14:textId="39BC9E52" w:rsidR="00755E50" w:rsidRDefault="00755E50" w:rsidP="00755E5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4128091" w14:textId="50A9F7DE" w:rsidR="00755E50" w:rsidRDefault="00755E50" w:rsidP="00755E5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A6DFC0C" w14:textId="77777777" w:rsidR="008B30BD" w:rsidRDefault="00D62C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Style w:val="Siln"/>
          <w:rFonts w:eastAsiaTheme="majorEastAsia" w:cstheme="majorBidi"/>
          <w:color w:val="000F37"/>
          <w:szCs w:val="26"/>
        </w:rPr>
      </w:pPr>
      <w:r>
        <w:rPr>
          <w:rStyle w:val="Siln"/>
          <w:b w:val="0"/>
        </w:rPr>
        <w:br w:type="page"/>
      </w:r>
    </w:p>
    <w:p w14:paraId="3DDBEA4B" w14:textId="6F2DC867" w:rsidR="00F978D0" w:rsidRPr="00F978D0" w:rsidRDefault="00D62CAC" w:rsidP="00F978D0">
      <w:pPr>
        <w:pStyle w:val="Heading-Number-ContractCzechRadio"/>
        <w:numPr>
          <w:ilvl w:val="0"/>
          <w:numId w:val="0"/>
        </w:numPr>
        <w:rPr>
          <w:rStyle w:val="Siln"/>
          <w:b/>
        </w:rPr>
      </w:pPr>
      <w:r w:rsidRPr="00F978D0">
        <w:rPr>
          <w:rStyle w:val="Siln"/>
          <w:b/>
        </w:rPr>
        <w:lastRenderedPageBreak/>
        <w:t>PŘÍLOHA č. 1 – SPECIFIKACE SLUŽEB</w:t>
      </w:r>
    </w:p>
    <w:p w14:paraId="7000B4FA" w14:textId="77777777" w:rsidR="00755E50" w:rsidRDefault="00755E50" w:rsidP="00755E50">
      <w:pPr>
        <w:jc w:val="both"/>
        <w:rPr>
          <w:rFonts w:cs="Arial"/>
          <w:b/>
          <w:szCs w:val="20"/>
          <w:u w:val="single"/>
        </w:rPr>
      </w:pPr>
    </w:p>
    <w:p w14:paraId="662BCDE8" w14:textId="1B719E4F" w:rsidR="00755E50" w:rsidRPr="00082209" w:rsidRDefault="00D62CAC" w:rsidP="00755E50">
      <w:pPr>
        <w:jc w:val="both"/>
        <w:rPr>
          <w:rFonts w:cs="Arial"/>
          <w:b/>
          <w:szCs w:val="20"/>
          <w:u w:val="single"/>
        </w:rPr>
      </w:pPr>
      <w:r w:rsidRPr="00082209">
        <w:rPr>
          <w:rFonts w:cs="Arial"/>
          <w:b/>
          <w:szCs w:val="20"/>
          <w:u w:val="single"/>
        </w:rPr>
        <w:t xml:space="preserve">POSKYTOVÁNÍ MEDIÁLNÍHO ARCHIVU MÉDIÍ </w:t>
      </w:r>
    </w:p>
    <w:p w14:paraId="39873D7C" w14:textId="77777777" w:rsidR="00755E50" w:rsidRPr="00082209" w:rsidRDefault="00755E50" w:rsidP="00755E50">
      <w:pPr>
        <w:ind w:left="360"/>
        <w:jc w:val="center"/>
        <w:rPr>
          <w:rFonts w:cs="Arial"/>
          <w:b/>
          <w:szCs w:val="20"/>
        </w:rPr>
      </w:pPr>
    </w:p>
    <w:p w14:paraId="1B0E4F06" w14:textId="723D39E9" w:rsidR="00755E50" w:rsidRPr="00082209" w:rsidRDefault="00D62CAC" w:rsidP="00755E50">
      <w:pPr>
        <w:pStyle w:val="Zkladntext21"/>
        <w:shd w:val="clear" w:color="auto" w:fill="auto"/>
        <w:spacing w:after="240" w:line="281" w:lineRule="exact"/>
        <w:ind w:firstLine="0"/>
        <w:jc w:val="both"/>
        <w:rPr>
          <w:b/>
          <w:u w:val="single"/>
          <w:lang w:eastAsia="cs-CZ" w:bidi="cs-CZ"/>
        </w:rPr>
      </w:pPr>
      <w:r>
        <w:rPr>
          <w:b/>
          <w:u w:val="single"/>
          <w:lang w:eastAsia="cs-CZ" w:bidi="cs-CZ"/>
        </w:rPr>
        <w:t>S</w:t>
      </w:r>
      <w:r w:rsidRPr="00082209">
        <w:rPr>
          <w:b/>
          <w:u w:val="single"/>
          <w:lang w:eastAsia="cs-CZ" w:bidi="cs-CZ"/>
        </w:rPr>
        <w:t>pecifikace plnění:</w:t>
      </w:r>
    </w:p>
    <w:p w14:paraId="0EFA64EF" w14:textId="24ACE2E3" w:rsidR="00755E50" w:rsidRPr="00082209" w:rsidRDefault="00D62CAC" w:rsidP="00755E50">
      <w:pPr>
        <w:pStyle w:val="Zkladntext21"/>
        <w:shd w:val="clear" w:color="auto" w:fill="auto"/>
        <w:spacing w:after="240" w:line="281" w:lineRule="exact"/>
        <w:ind w:firstLine="0"/>
        <w:jc w:val="both"/>
      </w:pPr>
      <w:r w:rsidRPr="00082209">
        <w:rPr>
          <w:b/>
          <w:lang w:eastAsia="cs-CZ" w:bidi="cs-CZ"/>
        </w:rPr>
        <w:t>Mediálním archivem</w:t>
      </w:r>
      <w:r w:rsidRPr="00082209">
        <w:rPr>
          <w:lang w:eastAsia="cs-CZ" w:bidi="cs-CZ"/>
        </w:rPr>
        <w:t xml:space="preserve"> se rozumí elektronická databáze denně aktualizovaných mediálních informačních zdrojů, u kterých má poskytovatel vypořádané licence k poskytování třetím osobám, a to přinejmenším za účelem šíření prostřednictvím rozhlasového vysílání a internetu. </w:t>
      </w:r>
      <w:r w:rsidR="006376D5">
        <w:rPr>
          <w:lang w:eastAsia="cs-CZ" w:bidi="cs-CZ"/>
        </w:rPr>
        <w:t xml:space="preserve">Mediální archiv je přístupný na </w:t>
      </w:r>
      <w:r w:rsidR="006376D5">
        <w:t xml:space="preserve">infrastruktuře poskytovatele, která je dostupná z </w:t>
      </w:r>
      <w:r w:rsidR="006376D5" w:rsidRPr="00D567F9">
        <w:t>území České republiky, přičemž však objednateli musí být umožněn přístup do mediálního archivu i ze zahraničí.</w:t>
      </w:r>
      <w:r w:rsidR="006376D5" w:rsidRPr="00366797">
        <w:rPr>
          <w:b/>
          <w:highlight w:val="yellow"/>
        </w:rPr>
        <w:t xml:space="preserve"> </w:t>
      </w:r>
      <w:r w:rsidR="006376D5">
        <w:rPr>
          <w:b/>
        </w:rPr>
        <w:t xml:space="preserve"> </w:t>
      </w:r>
      <w:r w:rsidRPr="00082209">
        <w:rPr>
          <w:lang w:eastAsia="cs-CZ" w:bidi="cs-CZ"/>
        </w:rPr>
        <w:t>Mediální archiv musí obsahovat články a přepisy pořadů v plném znění, pokrývající období od současnosti přinejmenším do roku 2000. Obsahuje plné texty článků tištěných celostátních a regionálních deníků, společenských a odborných časopisů, přepisy televizních a rozhlasových relací a internetových médií. Aktualizuje své zdroje o nové texty článků z titulů a přepisy pořadů, vypsaných níže v sekci „</w:t>
      </w:r>
      <w:r w:rsidRPr="00755E50">
        <w:rPr>
          <w:lang w:eastAsia="cs-CZ" w:bidi="cs-CZ"/>
        </w:rPr>
        <w:t>Povinně monitorované tituly“,</w:t>
      </w:r>
      <w:r w:rsidRPr="00082209">
        <w:rPr>
          <w:lang w:eastAsia="cs-CZ" w:bidi="cs-CZ"/>
        </w:rPr>
        <w:t xml:space="preserve"> a to nejpozději do 30 hodin po premiérovém vysílán rozhlasových a televizních pořadů a první publikaci objednatelem vybraných informačních zdrojů.</w:t>
      </w:r>
    </w:p>
    <w:p w14:paraId="36FEF0CD" w14:textId="77777777" w:rsidR="00755E50" w:rsidRPr="00082209" w:rsidRDefault="00D62CAC" w:rsidP="00755E50">
      <w:pPr>
        <w:pStyle w:val="Zkladntext21"/>
        <w:shd w:val="clear" w:color="auto" w:fill="auto"/>
        <w:spacing w:after="240" w:line="281" w:lineRule="exact"/>
        <w:ind w:firstLine="0"/>
        <w:jc w:val="both"/>
        <w:rPr>
          <w:lang w:eastAsia="cs-CZ" w:bidi="cs-CZ"/>
        </w:rPr>
      </w:pPr>
      <w:r w:rsidRPr="00082209">
        <w:rPr>
          <w:lang w:eastAsia="cs-CZ" w:bidi="cs-CZ"/>
        </w:rPr>
        <w:t>Kromě toho musí být do mediálního archivu od začátku účinnosti smlouvy zařazovány přepisy níže uvedených pořadů Českého rozhlasu Radiožurnál, Českého rozhlasu Plus, Českého rozhlasu Dvojka a Českého rozhlasu Hradec Králové. V archivu musejí být tyto pořady uveřejněny nejpozději do 13:00 dne nejbližšího pracovního dne následujícího po dni od jejich prémiového odvysílání. Objednatel má právo během doby účinnosti smlouvy pořady v mimořádných případech některý z uvedených pořadů vyměnit za jiný, obdobného rozsahu – pokud v důsledku takových změn nebude překročen stanovený počet minut níže o více než 10 %.</w:t>
      </w:r>
    </w:p>
    <w:p w14:paraId="6D68C95A" w14:textId="77777777" w:rsidR="00755E50" w:rsidRPr="00082209" w:rsidRDefault="00D62CAC" w:rsidP="00755E50">
      <w:pPr>
        <w:pStyle w:val="Zkladntext21"/>
        <w:shd w:val="clear" w:color="auto" w:fill="auto"/>
        <w:spacing w:after="240" w:line="281" w:lineRule="exact"/>
        <w:ind w:firstLine="0"/>
        <w:jc w:val="both"/>
        <w:rPr>
          <w:lang w:eastAsia="cs-CZ" w:bidi="cs-CZ"/>
        </w:rPr>
      </w:pPr>
      <w:r w:rsidRPr="00082209">
        <w:rPr>
          <w:lang w:eastAsia="cs-CZ" w:bidi="cs-CZ"/>
        </w:rPr>
        <w:t>ČRo Radiožurnál:</w:t>
      </w:r>
    </w:p>
    <w:tbl>
      <w:tblPr>
        <w:tblW w:w="7567"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251"/>
        <w:gridCol w:w="992"/>
        <w:gridCol w:w="1266"/>
        <w:gridCol w:w="2058"/>
      </w:tblGrid>
      <w:tr w:rsidR="007A5A09" w14:paraId="0DF72A5A" w14:textId="77777777" w:rsidTr="00755E50">
        <w:tc>
          <w:tcPr>
            <w:tcW w:w="3251" w:type="dxa"/>
            <w:tcBorders>
              <w:top w:val="single" w:sz="8" w:space="0" w:color="000000"/>
              <w:left w:val="single" w:sz="8" w:space="0" w:color="000000"/>
              <w:bottom w:val="single" w:sz="4" w:space="0" w:color="auto"/>
              <w:right w:val="nil"/>
            </w:tcBorders>
            <w:shd w:val="clear" w:color="auto" w:fill="000000"/>
            <w:hideMark/>
          </w:tcPr>
          <w:p w14:paraId="68017C93" w14:textId="77777777" w:rsidR="00755E50" w:rsidRPr="00082209" w:rsidRDefault="00D62CAC" w:rsidP="00755E50">
            <w:pPr>
              <w:rPr>
                <w:rFonts w:cs="Arial"/>
                <w:b/>
                <w:szCs w:val="20"/>
              </w:rPr>
            </w:pPr>
            <w:bookmarkStart w:id="1" w:name="bookmark13"/>
            <w:r w:rsidRPr="00082209">
              <w:rPr>
                <w:rFonts w:cs="Arial"/>
                <w:b/>
                <w:szCs w:val="20"/>
              </w:rPr>
              <w:t>název pořadu</w:t>
            </w:r>
          </w:p>
        </w:tc>
        <w:tc>
          <w:tcPr>
            <w:tcW w:w="992" w:type="dxa"/>
            <w:tcBorders>
              <w:top w:val="single" w:sz="8" w:space="0" w:color="000000"/>
              <w:left w:val="nil"/>
              <w:bottom w:val="single" w:sz="4" w:space="0" w:color="auto"/>
              <w:right w:val="nil"/>
            </w:tcBorders>
            <w:shd w:val="clear" w:color="auto" w:fill="000000"/>
            <w:hideMark/>
          </w:tcPr>
          <w:p w14:paraId="1C150F69" w14:textId="77777777" w:rsidR="00755E50" w:rsidRPr="00082209" w:rsidRDefault="00D62CAC" w:rsidP="00755E50">
            <w:pPr>
              <w:rPr>
                <w:rFonts w:cs="Arial"/>
                <w:b/>
                <w:bCs/>
                <w:szCs w:val="20"/>
              </w:rPr>
            </w:pPr>
            <w:r w:rsidRPr="00082209">
              <w:rPr>
                <w:rFonts w:cs="Arial"/>
                <w:b/>
                <w:bCs/>
                <w:szCs w:val="20"/>
              </w:rPr>
              <w:t>den</w:t>
            </w:r>
          </w:p>
        </w:tc>
        <w:tc>
          <w:tcPr>
            <w:tcW w:w="1266" w:type="dxa"/>
            <w:tcBorders>
              <w:top w:val="single" w:sz="8" w:space="0" w:color="000000"/>
              <w:left w:val="nil"/>
              <w:bottom w:val="single" w:sz="4" w:space="0" w:color="auto"/>
              <w:right w:val="nil"/>
            </w:tcBorders>
            <w:shd w:val="clear" w:color="auto" w:fill="000000"/>
            <w:hideMark/>
          </w:tcPr>
          <w:p w14:paraId="6EFCFA38" w14:textId="77777777" w:rsidR="00755E50" w:rsidRPr="00082209" w:rsidRDefault="00D62CAC" w:rsidP="00755E50">
            <w:pPr>
              <w:rPr>
                <w:rFonts w:cs="Arial"/>
                <w:b/>
                <w:bCs/>
                <w:szCs w:val="20"/>
              </w:rPr>
            </w:pPr>
            <w:r w:rsidRPr="00082209">
              <w:rPr>
                <w:rFonts w:cs="Arial"/>
                <w:b/>
                <w:bCs/>
                <w:szCs w:val="20"/>
              </w:rPr>
              <w:t>vysílací čas od-do</w:t>
            </w:r>
          </w:p>
        </w:tc>
        <w:tc>
          <w:tcPr>
            <w:tcW w:w="2058" w:type="dxa"/>
            <w:tcBorders>
              <w:top w:val="single" w:sz="8" w:space="0" w:color="000000"/>
              <w:left w:val="nil"/>
              <w:bottom w:val="single" w:sz="4" w:space="0" w:color="auto"/>
              <w:right w:val="single" w:sz="8" w:space="0" w:color="000000"/>
            </w:tcBorders>
            <w:shd w:val="clear" w:color="auto" w:fill="000000"/>
            <w:hideMark/>
          </w:tcPr>
          <w:p w14:paraId="7A1836B1" w14:textId="77777777" w:rsidR="00755E50" w:rsidRPr="00082209" w:rsidRDefault="00D62CAC" w:rsidP="00755E50">
            <w:pPr>
              <w:rPr>
                <w:rFonts w:cs="Arial"/>
                <w:b/>
                <w:bCs/>
                <w:szCs w:val="20"/>
              </w:rPr>
            </w:pPr>
            <w:r w:rsidRPr="00082209">
              <w:rPr>
                <w:rFonts w:cs="Arial"/>
                <w:b/>
                <w:bCs/>
                <w:szCs w:val="20"/>
              </w:rPr>
              <w:t>počet minut/týden</w:t>
            </w:r>
          </w:p>
        </w:tc>
      </w:tr>
      <w:tr w:rsidR="007A5A09" w14:paraId="706EB680" w14:textId="77777777" w:rsidTr="00755E50">
        <w:tc>
          <w:tcPr>
            <w:tcW w:w="3251" w:type="dxa"/>
            <w:tcBorders>
              <w:top w:val="single" w:sz="4" w:space="0" w:color="auto"/>
              <w:left w:val="single" w:sz="4" w:space="0" w:color="auto"/>
              <w:bottom w:val="single" w:sz="4" w:space="0" w:color="auto"/>
              <w:right w:val="nil"/>
            </w:tcBorders>
          </w:tcPr>
          <w:p w14:paraId="5E207085" w14:textId="77777777" w:rsidR="00755E50" w:rsidRPr="00082209" w:rsidRDefault="00D62CAC" w:rsidP="00755E50">
            <w:pPr>
              <w:rPr>
                <w:rFonts w:cs="Arial"/>
                <w:bCs/>
                <w:szCs w:val="20"/>
              </w:rPr>
            </w:pPr>
            <w:r w:rsidRPr="00082209">
              <w:rPr>
                <w:rFonts w:cs="Arial"/>
                <w:bCs/>
                <w:szCs w:val="20"/>
              </w:rPr>
              <w:t>Dvacet minut Radiožurnálu</w:t>
            </w:r>
          </w:p>
        </w:tc>
        <w:tc>
          <w:tcPr>
            <w:tcW w:w="992" w:type="dxa"/>
            <w:tcBorders>
              <w:top w:val="single" w:sz="4" w:space="0" w:color="auto"/>
              <w:left w:val="nil"/>
              <w:bottom w:val="single" w:sz="4" w:space="0" w:color="auto"/>
              <w:right w:val="nil"/>
            </w:tcBorders>
          </w:tcPr>
          <w:p w14:paraId="1D899681" w14:textId="77777777" w:rsidR="00755E50" w:rsidRPr="00082209" w:rsidRDefault="00D62CAC" w:rsidP="00755E50">
            <w:pPr>
              <w:rPr>
                <w:rFonts w:cs="Arial"/>
                <w:szCs w:val="20"/>
              </w:rPr>
            </w:pPr>
            <w:r w:rsidRPr="00082209">
              <w:rPr>
                <w:rFonts w:cs="Arial"/>
                <w:szCs w:val="20"/>
              </w:rPr>
              <w:t>po-pá</w:t>
            </w:r>
          </w:p>
        </w:tc>
        <w:tc>
          <w:tcPr>
            <w:tcW w:w="1266" w:type="dxa"/>
            <w:tcBorders>
              <w:top w:val="single" w:sz="4" w:space="0" w:color="auto"/>
              <w:left w:val="nil"/>
              <w:bottom w:val="single" w:sz="4" w:space="0" w:color="auto"/>
              <w:right w:val="nil"/>
            </w:tcBorders>
          </w:tcPr>
          <w:p w14:paraId="425F93D4" w14:textId="77777777" w:rsidR="00755E50" w:rsidRPr="00082209" w:rsidRDefault="00D62CAC" w:rsidP="00755E50">
            <w:pPr>
              <w:rPr>
                <w:rFonts w:cs="Arial"/>
                <w:szCs w:val="20"/>
              </w:rPr>
            </w:pPr>
            <w:r w:rsidRPr="00082209">
              <w:rPr>
                <w:rFonts w:cs="Arial"/>
                <w:szCs w:val="20"/>
              </w:rPr>
              <w:t>17:05-17:25</w:t>
            </w:r>
          </w:p>
        </w:tc>
        <w:tc>
          <w:tcPr>
            <w:tcW w:w="2058" w:type="dxa"/>
            <w:tcBorders>
              <w:top w:val="single" w:sz="4" w:space="0" w:color="auto"/>
              <w:left w:val="nil"/>
              <w:bottom w:val="single" w:sz="4" w:space="0" w:color="auto"/>
              <w:right w:val="single" w:sz="4" w:space="0" w:color="auto"/>
            </w:tcBorders>
          </w:tcPr>
          <w:p w14:paraId="67B6F1FF" w14:textId="77777777" w:rsidR="00755E50" w:rsidRPr="00082209" w:rsidRDefault="00D62CAC" w:rsidP="00755E50">
            <w:pPr>
              <w:rPr>
                <w:rFonts w:cs="Arial"/>
                <w:szCs w:val="20"/>
              </w:rPr>
            </w:pPr>
            <w:r w:rsidRPr="00082209">
              <w:rPr>
                <w:rFonts w:cs="Arial"/>
                <w:szCs w:val="20"/>
              </w:rPr>
              <w:t>100 minut</w:t>
            </w:r>
          </w:p>
        </w:tc>
      </w:tr>
      <w:tr w:rsidR="007A5A09" w14:paraId="27C0A1B4" w14:textId="77777777" w:rsidTr="00755E50">
        <w:tc>
          <w:tcPr>
            <w:tcW w:w="3251" w:type="dxa"/>
            <w:tcBorders>
              <w:top w:val="single" w:sz="4" w:space="0" w:color="auto"/>
              <w:left w:val="single" w:sz="4" w:space="0" w:color="auto"/>
              <w:bottom w:val="single" w:sz="4" w:space="0" w:color="auto"/>
              <w:right w:val="nil"/>
            </w:tcBorders>
            <w:hideMark/>
          </w:tcPr>
          <w:p w14:paraId="625C37CC" w14:textId="77777777" w:rsidR="00755E50" w:rsidRPr="00082209" w:rsidRDefault="00D62CAC" w:rsidP="00755E50">
            <w:pPr>
              <w:rPr>
                <w:rFonts w:cs="Arial"/>
                <w:bCs/>
                <w:szCs w:val="20"/>
              </w:rPr>
            </w:pPr>
            <w:r w:rsidRPr="00082209">
              <w:rPr>
                <w:rFonts w:cs="Arial"/>
                <w:bCs/>
                <w:szCs w:val="20"/>
              </w:rPr>
              <w:t>Host Lucie Výborné</w:t>
            </w:r>
          </w:p>
        </w:tc>
        <w:tc>
          <w:tcPr>
            <w:tcW w:w="992" w:type="dxa"/>
            <w:tcBorders>
              <w:top w:val="single" w:sz="4" w:space="0" w:color="auto"/>
              <w:left w:val="nil"/>
              <w:bottom w:val="single" w:sz="4" w:space="0" w:color="auto"/>
              <w:right w:val="nil"/>
            </w:tcBorders>
            <w:hideMark/>
          </w:tcPr>
          <w:p w14:paraId="06D56B26" w14:textId="77777777" w:rsidR="00755E50" w:rsidRPr="00082209" w:rsidRDefault="00D62CAC" w:rsidP="00755E50">
            <w:pPr>
              <w:rPr>
                <w:rFonts w:cs="Arial"/>
                <w:szCs w:val="20"/>
              </w:rPr>
            </w:pPr>
            <w:r w:rsidRPr="00082209">
              <w:rPr>
                <w:rFonts w:cs="Arial"/>
                <w:szCs w:val="20"/>
              </w:rPr>
              <w:t>po-pá</w:t>
            </w:r>
          </w:p>
        </w:tc>
        <w:tc>
          <w:tcPr>
            <w:tcW w:w="1266" w:type="dxa"/>
            <w:tcBorders>
              <w:top w:val="single" w:sz="4" w:space="0" w:color="auto"/>
              <w:left w:val="nil"/>
              <w:bottom w:val="single" w:sz="4" w:space="0" w:color="auto"/>
              <w:right w:val="nil"/>
            </w:tcBorders>
            <w:hideMark/>
          </w:tcPr>
          <w:p w14:paraId="447C42B5" w14:textId="77777777" w:rsidR="00755E50" w:rsidRPr="00082209" w:rsidRDefault="00D62CAC" w:rsidP="00755E50">
            <w:pPr>
              <w:rPr>
                <w:rFonts w:cs="Arial"/>
                <w:szCs w:val="20"/>
              </w:rPr>
            </w:pPr>
            <w:r w:rsidRPr="00082209">
              <w:rPr>
                <w:rFonts w:cs="Arial"/>
                <w:szCs w:val="20"/>
              </w:rPr>
              <w:t>9:06-10:00</w:t>
            </w:r>
          </w:p>
        </w:tc>
        <w:tc>
          <w:tcPr>
            <w:tcW w:w="2058" w:type="dxa"/>
            <w:tcBorders>
              <w:top w:val="single" w:sz="4" w:space="0" w:color="auto"/>
              <w:left w:val="nil"/>
              <w:bottom w:val="single" w:sz="4" w:space="0" w:color="auto"/>
              <w:right w:val="single" w:sz="4" w:space="0" w:color="auto"/>
            </w:tcBorders>
            <w:hideMark/>
          </w:tcPr>
          <w:p w14:paraId="6E17F28B" w14:textId="77777777" w:rsidR="00755E50" w:rsidRPr="00082209" w:rsidRDefault="00D62CAC" w:rsidP="00755E50">
            <w:pPr>
              <w:rPr>
                <w:rFonts w:cs="Arial"/>
                <w:szCs w:val="20"/>
              </w:rPr>
            </w:pPr>
            <w:r w:rsidRPr="00082209">
              <w:rPr>
                <w:rFonts w:cs="Arial"/>
                <w:szCs w:val="20"/>
              </w:rPr>
              <w:t>150 minut</w:t>
            </w:r>
          </w:p>
        </w:tc>
      </w:tr>
      <w:tr w:rsidR="007A5A09" w14:paraId="54EDAFCC" w14:textId="77777777" w:rsidTr="00755E50">
        <w:tc>
          <w:tcPr>
            <w:tcW w:w="3251" w:type="dxa"/>
            <w:tcBorders>
              <w:top w:val="single" w:sz="4" w:space="0" w:color="auto"/>
              <w:left w:val="single" w:sz="4" w:space="0" w:color="auto"/>
              <w:bottom w:val="single" w:sz="4" w:space="0" w:color="auto"/>
              <w:right w:val="nil"/>
            </w:tcBorders>
          </w:tcPr>
          <w:p w14:paraId="24083CC0" w14:textId="77777777" w:rsidR="00755E50" w:rsidRPr="00082209" w:rsidRDefault="00D62CAC" w:rsidP="00755E50">
            <w:pPr>
              <w:rPr>
                <w:rFonts w:cs="Arial"/>
                <w:bCs/>
                <w:szCs w:val="20"/>
              </w:rPr>
            </w:pPr>
            <w:r w:rsidRPr="00082209">
              <w:rPr>
                <w:rFonts w:cs="Arial"/>
                <w:bCs/>
                <w:szCs w:val="20"/>
              </w:rPr>
              <w:t>Host Radiožurnálu</w:t>
            </w:r>
          </w:p>
        </w:tc>
        <w:tc>
          <w:tcPr>
            <w:tcW w:w="992" w:type="dxa"/>
            <w:tcBorders>
              <w:top w:val="single" w:sz="4" w:space="0" w:color="auto"/>
              <w:left w:val="nil"/>
              <w:bottom w:val="single" w:sz="4" w:space="0" w:color="auto"/>
              <w:right w:val="nil"/>
            </w:tcBorders>
          </w:tcPr>
          <w:p w14:paraId="6B0F5ABA" w14:textId="77777777" w:rsidR="00755E50" w:rsidRPr="00082209" w:rsidRDefault="00D62CAC" w:rsidP="00755E50">
            <w:pPr>
              <w:rPr>
                <w:rFonts w:cs="Arial"/>
                <w:szCs w:val="20"/>
              </w:rPr>
            </w:pPr>
            <w:r w:rsidRPr="00082209">
              <w:rPr>
                <w:rFonts w:cs="Arial"/>
                <w:szCs w:val="20"/>
              </w:rPr>
              <w:t>so-ne</w:t>
            </w:r>
          </w:p>
        </w:tc>
        <w:tc>
          <w:tcPr>
            <w:tcW w:w="1266" w:type="dxa"/>
            <w:tcBorders>
              <w:top w:val="single" w:sz="4" w:space="0" w:color="auto"/>
              <w:left w:val="nil"/>
              <w:bottom w:val="single" w:sz="4" w:space="0" w:color="auto"/>
              <w:right w:val="nil"/>
            </w:tcBorders>
          </w:tcPr>
          <w:p w14:paraId="47188EA0" w14:textId="77777777" w:rsidR="00755E50" w:rsidRPr="00082209" w:rsidRDefault="00D62CAC" w:rsidP="00755E50">
            <w:pPr>
              <w:rPr>
                <w:rFonts w:cs="Arial"/>
                <w:szCs w:val="20"/>
              </w:rPr>
            </w:pPr>
            <w:r w:rsidRPr="00082209">
              <w:rPr>
                <w:rFonts w:cs="Arial"/>
                <w:szCs w:val="20"/>
              </w:rPr>
              <w:t>10:06-11:00</w:t>
            </w:r>
          </w:p>
        </w:tc>
        <w:tc>
          <w:tcPr>
            <w:tcW w:w="2058" w:type="dxa"/>
            <w:tcBorders>
              <w:top w:val="single" w:sz="4" w:space="0" w:color="auto"/>
              <w:left w:val="nil"/>
              <w:bottom w:val="single" w:sz="4" w:space="0" w:color="auto"/>
              <w:right w:val="single" w:sz="4" w:space="0" w:color="auto"/>
            </w:tcBorders>
          </w:tcPr>
          <w:p w14:paraId="1424701C" w14:textId="77777777" w:rsidR="00755E50" w:rsidRPr="00082209" w:rsidRDefault="00D62CAC" w:rsidP="00755E50">
            <w:pPr>
              <w:rPr>
                <w:rFonts w:cs="Arial"/>
                <w:szCs w:val="20"/>
              </w:rPr>
            </w:pPr>
            <w:r w:rsidRPr="00082209">
              <w:rPr>
                <w:rFonts w:cs="Arial"/>
                <w:szCs w:val="20"/>
              </w:rPr>
              <w:t>60 minut</w:t>
            </w:r>
          </w:p>
        </w:tc>
      </w:tr>
      <w:tr w:rsidR="007A5A09" w14:paraId="07729E09" w14:textId="77777777" w:rsidTr="00755E50">
        <w:tc>
          <w:tcPr>
            <w:tcW w:w="3251" w:type="dxa"/>
            <w:tcBorders>
              <w:top w:val="single" w:sz="4" w:space="0" w:color="auto"/>
              <w:left w:val="single" w:sz="8" w:space="0" w:color="000000"/>
              <w:bottom w:val="single" w:sz="8" w:space="0" w:color="000000"/>
              <w:right w:val="nil"/>
            </w:tcBorders>
            <w:hideMark/>
          </w:tcPr>
          <w:p w14:paraId="3D7E05D8" w14:textId="77777777" w:rsidR="00755E50" w:rsidRPr="00082209" w:rsidRDefault="00D62CAC" w:rsidP="00755E50">
            <w:pPr>
              <w:rPr>
                <w:rFonts w:cs="Arial"/>
                <w:bCs/>
                <w:szCs w:val="20"/>
              </w:rPr>
            </w:pPr>
            <w:r w:rsidRPr="00082209">
              <w:rPr>
                <w:rFonts w:cs="Arial"/>
                <w:bCs/>
                <w:szCs w:val="20"/>
              </w:rPr>
              <w:t>Hlavní zprávy ve 12:00</w:t>
            </w:r>
          </w:p>
        </w:tc>
        <w:tc>
          <w:tcPr>
            <w:tcW w:w="992" w:type="dxa"/>
            <w:tcBorders>
              <w:top w:val="single" w:sz="4" w:space="0" w:color="auto"/>
              <w:left w:val="nil"/>
              <w:bottom w:val="single" w:sz="8" w:space="0" w:color="000000"/>
              <w:right w:val="nil"/>
            </w:tcBorders>
            <w:hideMark/>
          </w:tcPr>
          <w:p w14:paraId="26B2F60E" w14:textId="77777777" w:rsidR="00755E50" w:rsidRPr="00082209" w:rsidRDefault="00D62CAC" w:rsidP="00755E50">
            <w:pPr>
              <w:rPr>
                <w:rFonts w:cs="Arial"/>
                <w:szCs w:val="20"/>
              </w:rPr>
            </w:pPr>
            <w:r w:rsidRPr="00082209">
              <w:rPr>
                <w:rFonts w:cs="Arial"/>
                <w:szCs w:val="20"/>
              </w:rPr>
              <w:t>po-ne</w:t>
            </w:r>
          </w:p>
        </w:tc>
        <w:tc>
          <w:tcPr>
            <w:tcW w:w="1266" w:type="dxa"/>
            <w:tcBorders>
              <w:top w:val="single" w:sz="4" w:space="0" w:color="auto"/>
              <w:left w:val="nil"/>
              <w:bottom w:val="single" w:sz="8" w:space="0" w:color="000000"/>
              <w:right w:val="nil"/>
            </w:tcBorders>
            <w:hideMark/>
          </w:tcPr>
          <w:p w14:paraId="3A962E9C" w14:textId="77777777" w:rsidR="00755E50" w:rsidRPr="00082209" w:rsidRDefault="00D62CAC" w:rsidP="00755E50">
            <w:pPr>
              <w:rPr>
                <w:rFonts w:cs="Arial"/>
                <w:szCs w:val="20"/>
              </w:rPr>
            </w:pPr>
            <w:r w:rsidRPr="00082209">
              <w:rPr>
                <w:rFonts w:cs="Arial"/>
                <w:szCs w:val="20"/>
              </w:rPr>
              <w:t>12:00-12:10</w:t>
            </w:r>
          </w:p>
        </w:tc>
        <w:tc>
          <w:tcPr>
            <w:tcW w:w="2058" w:type="dxa"/>
            <w:tcBorders>
              <w:top w:val="single" w:sz="4" w:space="0" w:color="auto"/>
              <w:left w:val="nil"/>
              <w:bottom w:val="single" w:sz="8" w:space="0" w:color="000000"/>
              <w:right w:val="single" w:sz="8" w:space="0" w:color="000000"/>
            </w:tcBorders>
            <w:hideMark/>
          </w:tcPr>
          <w:p w14:paraId="2E86E101" w14:textId="77777777" w:rsidR="00755E50" w:rsidRPr="00082209" w:rsidRDefault="00D62CAC" w:rsidP="00755E50">
            <w:pPr>
              <w:rPr>
                <w:rFonts w:cs="Arial"/>
                <w:szCs w:val="20"/>
              </w:rPr>
            </w:pPr>
            <w:r w:rsidRPr="00082209">
              <w:rPr>
                <w:rFonts w:cs="Arial"/>
                <w:szCs w:val="20"/>
              </w:rPr>
              <w:t>70 minut</w:t>
            </w:r>
          </w:p>
        </w:tc>
      </w:tr>
      <w:tr w:rsidR="007A5A09" w14:paraId="2CB29511" w14:textId="77777777" w:rsidTr="00755E50">
        <w:tc>
          <w:tcPr>
            <w:tcW w:w="3251" w:type="dxa"/>
            <w:tcBorders>
              <w:top w:val="nil"/>
              <w:left w:val="single" w:sz="8" w:space="0" w:color="000000"/>
              <w:bottom w:val="single" w:sz="4" w:space="0" w:color="auto"/>
              <w:right w:val="nil"/>
            </w:tcBorders>
            <w:hideMark/>
          </w:tcPr>
          <w:p w14:paraId="53257B5C" w14:textId="77777777" w:rsidR="00755E50" w:rsidRPr="00082209" w:rsidRDefault="00D62CAC" w:rsidP="00755E50">
            <w:pPr>
              <w:rPr>
                <w:rFonts w:cs="Arial"/>
                <w:bCs/>
                <w:szCs w:val="20"/>
              </w:rPr>
            </w:pPr>
            <w:r w:rsidRPr="00082209">
              <w:rPr>
                <w:rFonts w:cs="Arial"/>
                <w:bCs/>
                <w:szCs w:val="20"/>
              </w:rPr>
              <w:t>Hlavní zprávy – publicistika ve 12:10</w:t>
            </w:r>
          </w:p>
        </w:tc>
        <w:tc>
          <w:tcPr>
            <w:tcW w:w="992" w:type="dxa"/>
            <w:tcBorders>
              <w:top w:val="nil"/>
              <w:left w:val="nil"/>
              <w:bottom w:val="single" w:sz="4" w:space="0" w:color="auto"/>
              <w:right w:val="nil"/>
            </w:tcBorders>
            <w:hideMark/>
          </w:tcPr>
          <w:p w14:paraId="5FFA6C2F" w14:textId="77777777" w:rsidR="00755E50" w:rsidRPr="00082209" w:rsidRDefault="00D62CAC" w:rsidP="00755E50">
            <w:pPr>
              <w:rPr>
                <w:rFonts w:cs="Arial"/>
                <w:szCs w:val="20"/>
              </w:rPr>
            </w:pPr>
            <w:r w:rsidRPr="00082209">
              <w:rPr>
                <w:rFonts w:cs="Arial"/>
                <w:szCs w:val="20"/>
              </w:rPr>
              <w:t>po-ne</w:t>
            </w:r>
          </w:p>
        </w:tc>
        <w:tc>
          <w:tcPr>
            <w:tcW w:w="1266" w:type="dxa"/>
            <w:tcBorders>
              <w:top w:val="nil"/>
              <w:left w:val="nil"/>
              <w:bottom w:val="single" w:sz="4" w:space="0" w:color="auto"/>
              <w:right w:val="nil"/>
            </w:tcBorders>
            <w:hideMark/>
          </w:tcPr>
          <w:p w14:paraId="25153944" w14:textId="77777777" w:rsidR="00755E50" w:rsidRPr="00082209" w:rsidRDefault="00D62CAC" w:rsidP="00755E50">
            <w:pPr>
              <w:rPr>
                <w:rFonts w:cs="Arial"/>
                <w:szCs w:val="20"/>
              </w:rPr>
            </w:pPr>
            <w:r w:rsidRPr="00082209">
              <w:rPr>
                <w:rFonts w:cs="Arial"/>
                <w:szCs w:val="20"/>
              </w:rPr>
              <w:t>12:10-12:30</w:t>
            </w:r>
          </w:p>
        </w:tc>
        <w:tc>
          <w:tcPr>
            <w:tcW w:w="2058" w:type="dxa"/>
            <w:tcBorders>
              <w:top w:val="nil"/>
              <w:left w:val="nil"/>
              <w:bottom w:val="single" w:sz="4" w:space="0" w:color="auto"/>
              <w:right w:val="single" w:sz="8" w:space="0" w:color="000000"/>
            </w:tcBorders>
            <w:hideMark/>
          </w:tcPr>
          <w:p w14:paraId="3A42B8A6" w14:textId="77777777" w:rsidR="00755E50" w:rsidRPr="00082209" w:rsidRDefault="00D62CAC" w:rsidP="00755E50">
            <w:pPr>
              <w:rPr>
                <w:rFonts w:cs="Arial"/>
                <w:szCs w:val="20"/>
              </w:rPr>
            </w:pPr>
            <w:r w:rsidRPr="00082209">
              <w:rPr>
                <w:rFonts w:cs="Arial"/>
                <w:szCs w:val="20"/>
              </w:rPr>
              <w:t>140 minut</w:t>
            </w:r>
          </w:p>
        </w:tc>
      </w:tr>
      <w:tr w:rsidR="007A5A09" w14:paraId="23BA9E9D" w14:textId="77777777" w:rsidTr="00755E50">
        <w:tc>
          <w:tcPr>
            <w:tcW w:w="3251" w:type="dxa"/>
            <w:tcBorders>
              <w:top w:val="single" w:sz="4" w:space="0" w:color="auto"/>
              <w:left w:val="single" w:sz="8" w:space="0" w:color="000000"/>
              <w:bottom w:val="single" w:sz="8" w:space="0" w:color="000000"/>
              <w:right w:val="nil"/>
            </w:tcBorders>
            <w:hideMark/>
          </w:tcPr>
          <w:p w14:paraId="5A0D8211" w14:textId="77777777" w:rsidR="00755E50" w:rsidRPr="00082209" w:rsidRDefault="00D62CAC" w:rsidP="00755E50">
            <w:pPr>
              <w:rPr>
                <w:rFonts w:cs="Arial"/>
                <w:bCs/>
                <w:szCs w:val="20"/>
              </w:rPr>
            </w:pPr>
            <w:r w:rsidRPr="00082209">
              <w:rPr>
                <w:rFonts w:cs="Arial"/>
                <w:bCs/>
                <w:szCs w:val="20"/>
              </w:rPr>
              <w:t>Hlavní zprávy v 18:00</w:t>
            </w:r>
          </w:p>
        </w:tc>
        <w:tc>
          <w:tcPr>
            <w:tcW w:w="992" w:type="dxa"/>
            <w:tcBorders>
              <w:top w:val="single" w:sz="4" w:space="0" w:color="auto"/>
              <w:left w:val="nil"/>
              <w:bottom w:val="single" w:sz="8" w:space="0" w:color="000000"/>
              <w:right w:val="nil"/>
            </w:tcBorders>
            <w:hideMark/>
          </w:tcPr>
          <w:p w14:paraId="5343BEA9" w14:textId="77777777" w:rsidR="00755E50" w:rsidRPr="00082209" w:rsidRDefault="00D62CAC" w:rsidP="00755E50">
            <w:pPr>
              <w:rPr>
                <w:rFonts w:cs="Arial"/>
                <w:szCs w:val="20"/>
              </w:rPr>
            </w:pPr>
            <w:r w:rsidRPr="00082209">
              <w:rPr>
                <w:rFonts w:cs="Arial"/>
                <w:szCs w:val="20"/>
              </w:rPr>
              <w:t>po-ne</w:t>
            </w:r>
          </w:p>
        </w:tc>
        <w:tc>
          <w:tcPr>
            <w:tcW w:w="1266" w:type="dxa"/>
            <w:tcBorders>
              <w:top w:val="single" w:sz="4" w:space="0" w:color="auto"/>
              <w:left w:val="nil"/>
              <w:bottom w:val="single" w:sz="8" w:space="0" w:color="000000"/>
              <w:right w:val="nil"/>
            </w:tcBorders>
            <w:hideMark/>
          </w:tcPr>
          <w:p w14:paraId="68F6363A" w14:textId="77777777" w:rsidR="00755E50" w:rsidRPr="00082209" w:rsidRDefault="00D62CAC" w:rsidP="00755E50">
            <w:pPr>
              <w:rPr>
                <w:rFonts w:cs="Arial"/>
                <w:szCs w:val="20"/>
              </w:rPr>
            </w:pPr>
            <w:r w:rsidRPr="00082209">
              <w:rPr>
                <w:rFonts w:cs="Arial"/>
                <w:szCs w:val="20"/>
              </w:rPr>
              <w:t>18:00-18:10</w:t>
            </w:r>
          </w:p>
        </w:tc>
        <w:tc>
          <w:tcPr>
            <w:tcW w:w="2058" w:type="dxa"/>
            <w:tcBorders>
              <w:top w:val="single" w:sz="4" w:space="0" w:color="auto"/>
              <w:left w:val="nil"/>
              <w:bottom w:val="single" w:sz="8" w:space="0" w:color="000000"/>
              <w:right w:val="single" w:sz="8" w:space="0" w:color="000000"/>
            </w:tcBorders>
            <w:hideMark/>
          </w:tcPr>
          <w:p w14:paraId="488B514C" w14:textId="77777777" w:rsidR="00755E50" w:rsidRPr="00082209" w:rsidRDefault="00D62CAC" w:rsidP="00755E50">
            <w:pPr>
              <w:rPr>
                <w:rFonts w:cs="Arial"/>
                <w:szCs w:val="20"/>
              </w:rPr>
            </w:pPr>
            <w:r w:rsidRPr="00082209">
              <w:rPr>
                <w:rFonts w:cs="Arial"/>
                <w:szCs w:val="20"/>
              </w:rPr>
              <w:t>70 minut</w:t>
            </w:r>
          </w:p>
        </w:tc>
      </w:tr>
      <w:tr w:rsidR="007A5A09" w14:paraId="6464EA40" w14:textId="77777777" w:rsidTr="00755E50">
        <w:tc>
          <w:tcPr>
            <w:tcW w:w="3251" w:type="dxa"/>
            <w:tcBorders>
              <w:top w:val="single" w:sz="8" w:space="0" w:color="000000"/>
              <w:left w:val="single" w:sz="8" w:space="0" w:color="000000"/>
              <w:bottom w:val="single" w:sz="8" w:space="0" w:color="000000"/>
              <w:right w:val="nil"/>
            </w:tcBorders>
            <w:hideMark/>
          </w:tcPr>
          <w:p w14:paraId="4963A3E2" w14:textId="77777777" w:rsidR="00755E50" w:rsidRPr="00082209" w:rsidRDefault="00D62CAC" w:rsidP="00755E50">
            <w:pPr>
              <w:rPr>
                <w:rFonts w:cs="Arial"/>
                <w:bCs/>
                <w:szCs w:val="20"/>
              </w:rPr>
            </w:pPr>
            <w:r w:rsidRPr="00082209">
              <w:rPr>
                <w:rFonts w:cs="Arial"/>
                <w:bCs/>
                <w:szCs w:val="20"/>
              </w:rPr>
              <w:t>Hlavní zprávy – publicistika v 18:10</w:t>
            </w:r>
          </w:p>
        </w:tc>
        <w:tc>
          <w:tcPr>
            <w:tcW w:w="992" w:type="dxa"/>
            <w:tcBorders>
              <w:top w:val="single" w:sz="8" w:space="0" w:color="000000"/>
              <w:left w:val="nil"/>
              <w:bottom w:val="single" w:sz="8" w:space="0" w:color="000000"/>
              <w:right w:val="nil"/>
            </w:tcBorders>
            <w:hideMark/>
          </w:tcPr>
          <w:p w14:paraId="0E92ED72" w14:textId="77777777" w:rsidR="00755E50" w:rsidRPr="00082209" w:rsidRDefault="00D62CAC" w:rsidP="00755E50">
            <w:pPr>
              <w:rPr>
                <w:rFonts w:cs="Arial"/>
                <w:szCs w:val="20"/>
              </w:rPr>
            </w:pPr>
            <w:r w:rsidRPr="00082209">
              <w:rPr>
                <w:rFonts w:cs="Arial"/>
                <w:szCs w:val="20"/>
              </w:rPr>
              <w:t>po-pá</w:t>
            </w:r>
          </w:p>
        </w:tc>
        <w:tc>
          <w:tcPr>
            <w:tcW w:w="1266" w:type="dxa"/>
            <w:tcBorders>
              <w:top w:val="single" w:sz="8" w:space="0" w:color="000000"/>
              <w:left w:val="nil"/>
              <w:bottom w:val="single" w:sz="8" w:space="0" w:color="000000"/>
              <w:right w:val="nil"/>
            </w:tcBorders>
            <w:hideMark/>
          </w:tcPr>
          <w:p w14:paraId="35ABE7CF" w14:textId="77777777" w:rsidR="00755E50" w:rsidRPr="00082209" w:rsidRDefault="00D62CAC" w:rsidP="00755E50">
            <w:pPr>
              <w:rPr>
                <w:rFonts w:cs="Arial"/>
                <w:szCs w:val="20"/>
              </w:rPr>
            </w:pPr>
            <w:r w:rsidRPr="00082209">
              <w:rPr>
                <w:rFonts w:cs="Arial"/>
                <w:szCs w:val="20"/>
              </w:rPr>
              <w:t>18:10-18:30</w:t>
            </w:r>
          </w:p>
        </w:tc>
        <w:tc>
          <w:tcPr>
            <w:tcW w:w="2058" w:type="dxa"/>
            <w:tcBorders>
              <w:top w:val="single" w:sz="8" w:space="0" w:color="000000"/>
              <w:left w:val="nil"/>
              <w:bottom w:val="single" w:sz="8" w:space="0" w:color="000000"/>
              <w:right w:val="single" w:sz="8" w:space="0" w:color="000000"/>
            </w:tcBorders>
            <w:hideMark/>
          </w:tcPr>
          <w:p w14:paraId="1EE8CF49" w14:textId="77777777" w:rsidR="00755E50" w:rsidRPr="00082209" w:rsidRDefault="00D62CAC" w:rsidP="00755E50">
            <w:pPr>
              <w:rPr>
                <w:rFonts w:cs="Arial"/>
                <w:szCs w:val="20"/>
              </w:rPr>
            </w:pPr>
            <w:r w:rsidRPr="00082209">
              <w:rPr>
                <w:rFonts w:cs="Arial"/>
                <w:szCs w:val="20"/>
              </w:rPr>
              <w:t>140 minut</w:t>
            </w:r>
          </w:p>
        </w:tc>
      </w:tr>
    </w:tbl>
    <w:p w14:paraId="0E7B8513" w14:textId="77777777" w:rsidR="00755E50" w:rsidRPr="00082209" w:rsidRDefault="00D62CAC" w:rsidP="00755E50">
      <w:pPr>
        <w:rPr>
          <w:rFonts w:cs="Arial"/>
          <w:szCs w:val="20"/>
        </w:rPr>
      </w:pPr>
      <w:r w:rsidRPr="00082209">
        <w:rPr>
          <w:rFonts w:cs="Arial"/>
          <w:szCs w:val="20"/>
        </w:rPr>
        <w:t>celkem: 730 minut/týden</w:t>
      </w:r>
    </w:p>
    <w:p w14:paraId="33ACEBFD" w14:textId="77777777" w:rsidR="00755E50" w:rsidRPr="00082209" w:rsidRDefault="00755E50" w:rsidP="00755E50">
      <w:pPr>
        <w:rPr>
          <w:rFonts w:cs="Arial"/>
          <w:szCs w:val="20"/>
        </w:rPr>
      </w:pPr>
    </w:p>
    <w:p w14:paraId="0BE62AB2" w14:textId="77777777" w:rsidR="00755E50" w:rsidRPr="00082209" w:rsidRDefault="00D62CAC" w:rsidP="00755E50">
      <w:pPr>
        <w:rPr>
          <w:rFonts w:cs="Arial"/>
          <w:szCs w:val="20"/>
        </w:rPr>
      </w:pPr>
      <w:r w:rsidRPr="00082209">
        <w:rPr>
          <w:rFonts w:cs="Arial"/>
          <w:szCs w:val="20"/>
        </w:rPr>
        <w:t>ČRo Plus:</w:t>
      </w:r>
    </w:p>
    <w:tbl>
      <w:tblPr>
        <w:tblW w:w="4896"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33"/>
        <w:gridCol w:w="850"/>
        <w:gridCol w:w="1913"/>
      </w:tblGrid>
      <w:tr w:rsidR="007A5A09" w14:paraId="65CB1AB6" w14:textId="77777777" w:rsidTr="00755E50">
        <w:tc>
          <w:tcPr>
            <w:tcW w:w="2133" w:type="dxa"/>
            <w:tcBorders>
              <w:top w:val="single" w:sz="8" w:space="0" w:color="000000"/>
              <w:left w:val="single" w:sz="8" w:space="0" w:color="000000"/>
              <w:bottom w:val="single" w:sz="4" w:space="0" w:color="auto"/>
              <w:right w:val="nil"/>
            </w:tcBorders>
            <w:shd w:val="clear" w:color="auto" w:fill="000000"/>
            <w:hideMark/>
          </w:tcPr>
          <w:p w14:paraId="1800A3B7" w14:textId="77777777" w:rsidR="00755E50" w:rsidRPr="00082209" w:rsidRDefault="00D62CAC" w:rsidP="00755E50">
            <w:pPr>
              <w:rPr>
                <w:rFonts w:cs="Arial"/>
                <w:szCs w:val="20"/>
              </w:rPr>
            </w:pPr>
            <w:r w:rsidRPr="00082209">
              <w:rPr>
                <w:rFonts w:cs="Arial"/>
                <w:szCs w:val="20"/>
              </w:rPr>
              <w:t>název pořadu</w:t>
            </w:r>
          </w:p>
        </w:tc>
        <w:tc>
          <w:tcPr>
            <w:tcW w:w="850" w:type="dxa"/>
            <w:tcBorders>
              <w:top w:val="single" w:sz="8" w:space="0" w:color="000000"/>
              <w:left w:val="nil"/>
              <w:bottom w:val="single" w:sz="4" w:space="0" w:color="auto"/>
              <w:right w:val="nil"/>
            </w:tcBorders>
            <w:shd w:val="clear" w:color="auto" w:fill="000000"/>
            <w:hideMark/>
          </w:tcPr>
          <w:p w14:paraId="6B956E08" w14:textId="77777777" w:rsidR="00755E50" w:rsidRPr="00082209" w:rsidRDefault="00D62CAC" w:rsidP="00755E50">
            <w:pPr>
              <w:rPr>
                <w:rFonts w:cs="Arial"/>
                <w:szCs w:val="20"/>
              </w:rPr>
            </w:pPr>
            <w:r w:rsidRPr="00082209">
              <w:rPr>
                <w:rFonts w:cs="Arial"/>
                <w:szCs w:val="20"/>
              </w:rPr>
              <w:t>den</w:t>
            </w:r>
          </w:p>
        </w:tc>
        <w:tc>
          <w:tcPr>
            <w:tcW w:w="1913" w:type="dxa"/>
            <w:tcBorders>
              <w:top w:val="single" w:sz="8" w:space="0" w:color="000000"/>
              <w:left w:val="nil"/>
              <w:bottom w:val="single" w:sz="4" w:space="0" w:color="auto"/>
              <w:right w:val="nil"/>
            </w:tcBorders>
            <w:shd w:val="clear" w:color="auto" w:fill="000000"/>
            <w:hideMark/>
          </w:tcPr>
          <w:p w14:paraId="5EAB1ED8" w14:textId="77777777" w:rsidR="00755E50" w:rsidRPr="00082209" w:rsidRDefault="00D62CAC" w:rsidP="00755E50">
            <w:pPr>
              <w:rPr>
                <w:rFonts w:cs="Arial"/>
                <w:szCs w:val="20"/>
              </w:rPr>
            </w:pPr>
            <w:r w:rsidRPr="00082209">
              <w:rPr>
                <w:rFonts w:cs="Arial"/>
                <w:szCs w:val="20"/>
              </w:rPr>
              <w:t>vysílací čas od-do</w:t>
            </w:r>
          </w:p>
        </w:tc>
      </w:tr>
      <w:tr w:rsidR="007A5A09" w14:paraId="0F91747C" w14:textId="77777777" w:rsidTr="00755E50">
        <w:tc>
          <w:tcPr>
            <w:tcW w:w="2133" w:type="dxa"/>
            <w:tcBorders>
              <w:top w:val="single" w:sz="4" w:space="0" w:color="auto"/>
              <w:left w:val="single" w:sz="4" w:space="0" w:color="auto"/>
              <w:bottom w:val="single" w:sz="4" w:space="0" w:color="auto"/>
              <w:right w:val="single" w:sz="4" w:space="0" w:color="auto"/>
            </w:tcBorders>
            <w:hideMark/>
          </w:tcPr>
          <w:p w14:paraId="3BCC9494" w14:textId="77777777" w:rsidR="00755E50" w:rsidRPr="00082209" w:rsidRDefault="00D62CAC" w:rsidP="00755E50">
            <w:pPr>
              <w:rPr>
                <w:rFonts w:cs="Arial"/>
                <w:szCs w:val="20"/>
              </w:rPr>
            </w:pPr>
            <w:r w:rsidRPr="00082209">
              <w:rPr>
                <w:rFonts w:cs="Arial"/>
                <w:szCs w:val="20"/>
              </w:rPr>
              <w:t>Pro a proti</w:t>
            </w:r>
          </w:p>
        </w:tc>
        <w:tc>
          <w:tcPr>
            <w:tcW w:w="850" w:type="dxa"/>
            <w:tcBorders>
              <w:top w:val="single" w:sz="4" w:space="0" w:color="auto"/>
              <w:left w:val="single" w:sz="4" w:space="0" w:color="auto"/>
              <w:bottom w:val="single" w:sz="4" w:space="0" w:color="auto"/>
              <w:right w:val="single" w:sz="4" w:space="0" w:color="auto"/>
            </w:tcBorders>
            <w:hideMark/>
          </w:tcPr>
          <w:p w14:paraId="326CD127" w14:textId="77777777" w:rsidR="00755E50" w:rsidRPr="00082209" w:rsidRDefault="00D62CAC" w:rsidP="00755E50">
            <w:pPr>
              <w:rPr>
                <w:rFonts w:cs="Arial"/>
                <w:szCs w:val="20"/>
              </w:rPr>
            </w:pPr>
            <w:r w:rsidRPr="00082209">
              <w:rPr>
                <w:rFonts w:cs="Arial"/>
                <w:szCs w:val="20"/>
              </w:rPr>
              <w:t>po-pá</w:t>
            </w:r>
          </w:p>
        </w:tc>
        <w:tc>
          <w:tcPr>
            <w:tcW w:w="1913" w:type="dxa"/>
            <w:tcBorders>
              <w:top w:val="single" w:sz="4" w:space="0" w:color="auto"/>
              <w:left w:val="single" w:sz="4" w:space="0" w:color="auto"/>
              <w:bottom w:val="single" w:sz="4" w:space="0" w:color="auto"/>
              <w:right w:val="single" w:sz="4" w:space="0" w:color="auto"/>
            </w:tcBorders>
            <w:hideMark/>
          </w:tcPr>
          <w:p w14:paraId="13A0816A" w14:textId="77777777" w:rsidR="00755E50" w:rsidRPr="00082209" w:rsidRDefault="00D62CAC" w:rsidP="00755E50">
            <w:pPr>
              <w:rPr>
                <w:rFonts w:cs="Arial"/>
                <w:szCs w:val="20"/>
              </w:rPr>
            </w:pPr>
            <w:r w:rsidRPr="00082209">
              <w:rPr>
                <w:rFonts w:cs="Arial"/>
                <w:szCs w:val="20"/>
              </w:rPr>
              <w:t>9:34-10:00</w:t>
            </w:r>
          </w:p>
        </w:tc>
      </w:tr>
      <w:tr w:rsidR="007A5A09" w14:paraId="5D6765D0" w14:textId="77777777" w:rsidTr="00755E50">
        <w:tc>
          <w:tcPr>
            <w:tcW w:w="2133" w:type="dxa"/>
            <w:tcBorders>
              <w:top w:val="single" w:sz="4" w:space="0" w:color="auto"/>
              <w:left w:val="single" w:sz="4" w:space="0" w:color="auto"/>
              <w:bottom w:val="single" w:sz="4" w:space="0" w:color="auto"/>
              <w:right w:val="single" w:sz="4" w:space="0" w:color="auto"/>
            </w:tcBorders>
            <w:hideMark/>
          </w:tcPr>
          <w:p w14:paraId="5A2E7CA2" w14:textId="77777777" w:rsidR="00755E50" w:rsidRPr="00082209" w:rsidRDefault="00D62CAC" w:rsidP="00755E50">
            <w:pPr>
              <w:rPr>
                <w:rFonts w:cs="Arial"/>
                <w:szCs w:val="20"/>
              </w:rPr>
            </w:pPr>
            <w:r w:rsidRPr="00082209">
              <w:rPr>
                <w:rFonts w:cs="Arial"/>
                <w:szCs w:val="20"/>
              </w:rPr>
              <w:t>Interview Plus</w:t>
            </w:r>
          </w:p>
        </w:tc>
        <w:tc>
          <w:tcPr>
            <w:tcW w:w="850" w:type="dxa"/>
            <w:tcBorders>
              <w:top w:val="single" w:sz="4" w:space="0" w:color="auto"/>
              <w:left w:val="single" w:sz="4" w:space="0" w:color="auto"/>
              <w:bottom w:val="single" w:sz="4" w:space="0" w:color="auto"/>
              <w:right w:val="single" w:sz="4" w:space="0" w:color="auto"/>
            </w:tcBorders>
            <w:hideMark/>
          </w:tcPr>
          <w:p w14:paraId="4470268C" w14:textId="77777777" w:rsidR="00755E50" w:rsidRPr="00082209" w:rsidRDefault="00D62CAC" w:rsidP="00755E50">
            <w:pPr>
              <w:rPr>
                <w:rFonts w:cs="Arial"/>
                <w:szCs w:val="20"/>
              </w:rPr>
            </w:pPr>
            <w:r w:rsidRPr="00082209">
              <w:rPr>
                <w:rFonts w:cs="Arial"/>
                <w:szCs w:val="20"/>
              </w:rPr>
              <w:t>po-pá</w:t>
            </w:r>
          </w:p>
        </w:tc>
        <w:tc>
          <w:tcPr>
            <w:tcW w:w="1913" w:type="dxa"/>
            <w:tcBorders>
              <w:top w:val="single" w:sz="4" w:space="0" w:color="auto"/>
              <w:left w:val="single" w:sz="4" w:space="0" w:color="auto"/>
              <w:bottom w:val="single" w:sz="4" w:space="0" w:color="auto"/>
              <w:right w:val="single" w:sz="4" w:space="0" w:color="auto"/>
            </w:tcBorders>
            <w:hideMark/>
          </w:tcPr>
          <w:p w14:paraId="1D839E94" w14:textId="77777777" w:rsidR="00755E50" w:rsidRPr="00082209" w:rsidRDefault="00D62CAC" w:rsidP="00755E50">
            <w:pPr>
              <w:rPr>
                <w:rFonts w:cs="Arial"/>
                <w:szCs w:val="20"/>
              </w:rPr>
            </w:pPr>
            <w:r w:rsidRPr="00082209">
              <w:rPr>
                <w:rFonts w:cs="Arial"/>
                <w:szCs w:val="20"/>
              </w:rPr>
              <w:t>11:34-12:00</w:t>
            </w:r>
          </w:p>
        </w:tc>
      </w:tr>
    </w:tbl>
    <w:p w14:paraId="62B9B26E" w14:textId="77777777" w:rsidR="00755E50" w:rsidRPr="00082209" w:rsidRDefault="00D62CAC" w:rsidP="00755E50">
      <w:pPr>
        <w:rPr>
          <w:rFonts w:cs="Arial"/>
          <w:szCs w:val="20"/>
        </w:rPr>
      </w:pPr>
      <w:r w:rsidRPr="00082209">
        <w:rPr>
          <w:rFonts w:cs="Arial"/>
          <w:szCs w:val="20"/>
        </w:rPr>
        <w:t>celkem: 260 minut/týden</w:t>
      </w:r>
    </w:p>
    <w:p w14:paraId="08FF05F3" w14:textId="77777777" w:rsidR="00755E50" w:rsidRPr="00082209" w:rsidRDefault="00755E50" w:rsidP="00755E50">
      <w:pPr>
        <w:rPr>
          <w:rFonts w:cs="Arial"/>
          <w:szCs w:val="20"/>
        </w:rPr>
      </w:pPr>
    </w:p>
    <w:p w14:paraId="3A93E28A" w14:textId="77777777" w:rsidR="00755E50" w:rsidRPr="00082209" w:rsidRDefault="00D62CAC" w:rsidP="00755E50">
      <w:pPr>
        <w:keepNext/>
        <w:rPr>
          <w:rFonts w:cs="Arial"/>
          <w:szCs w:val="20"/>
        </w:rPr>
      </w:pPr>
      <w:r w:rsidRPr="00082209">
        <w:rPr>
          <w:rFonts w:cs="Arial"/>
          <w:szCs w:val="20"/>
        </w:rPr>
        <w:t>ČRo Dvojka:</w:t>
      </w:r>
    </w:p>
    <w:tbl>
      <w:tblPr>
        <w:tblW w:w="7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176"/>
        <w:gridCol w:w="1913"/>
        <w:gridCol w:w="1913"/>
      </w:tblGrid>
      <w:tr w:rsidR="007A5A09" w14:paraId="6AB71FEE" w14:textId="77777777" w:rsidTr="00755E50">
        <w:tc>
          <w:tcPr>
            <w:tcW w:w="2109" w:type="dxa"/>
            <w:shd w:val="clear" w:color="auto" w:fill="000000"/>
            <w:hideMark/>
          </w:tcPr>
          <w:p w14:paraId="5666A8DD" w14:textId="77777777" w:rsidR="00755E50" w:rsidRPr="00082209" w:rsidRDefault="00D62CAC" w:rsidP="00755E50">
            <w:pPr>
              <w:rPr>
                <w:rFonts w:cs="Arial"/>
                <w:b/>
                <w:szCs w:val="20"/>
              </w:rPr>
            </w:pPr>
            <w:r w:rsidRPr="00082209">
              <w:rPr>
                <w:rFonts w:cs="Arial"/>
                <w:b/>
                <w:szCs w:val="20"/>
              </w:rPr>
              <w:t>název pořadu</w:t>
            </w:r>
          </w:p>
        </w:tc>
        <w:tc>
          <w:tcPr>
            <w:tcW w:w="1176" w:type="dxa"/>
            <w:shd w:val="clear" w:color="auto" w:fill="000000"/>
            <w:hideMark/>
          </w:tcPr>
          <w:p w14:paraId="3B69133B" w14:textId="77777777" w:rsidR="00755E50" w:rsidRPr="00082209" w:rsidRDefault="00D62CAC" w:rsidP="00755E50">
            <w:pPr>
              <w:rPr>
                <w:rFonts w:cs="Arial"/>
                <w:b/>
                <w:bCs/>
                <w:szCs w:val="20"/>
              </w:rPr>
            </w:pPr>
            <w:r w:rsidRPr="00082209">
              <w:rPr>
                <w:rFonts w:cs="Arial"/>
                <w:b/>
                <w:bCs/>
                <w:szCs w:val="20"/>
              </w:rPr>
              <w:t>den</w:t>
            </w:r>
          </w:p>
        </w:tc>
        <w:tc>
          <w:tcPr>
            <w:tcW w:w="1913" w:type="dxa"/>
            <w:shd w:val="clear" w:color="auto" w:fill="000000"/>
            <w:hideMark/>
          </w:tcPr>
          <w:p w14:paraId="49139C52" w14:textId="77777777" w:rsidR="00755E50" w:rsidRPr="00082209" w:rsidRDefault="00D62CAC" w:rsidP="00755E50">
            <w:pPr>
              <w:rPr>
                <w:rFonts w:cs="Arial"/>
                <w:b/>
                <w:bCs/>
                <w:szCs w:val="20"/>
              </w:rPr>
            </w:pPr>
            <w:r w:rsidRPr="00082209">
              <w:rPr>
                <w:rFonts w:cs="Arial"/>
                <w:b/>
                <w:bCs/>
                <w:szCs w:val="20"/>
              </w:rPr>
              <w:t>vysílací čas od-do</w:t>
            </w:r>
          </w:p>
        </w:tc>
        <w:tc>
          <w:tcPr>
            <w:tcW w:w="1913" w:type="dxa"/>
            <w:shd w:val="clear" w:color="auto" w:fill="000000"/>
          </w:tcPr>
          <w:p w14:paraId="1060C01F" w14:textId="77777777" w:rsidR="00755E50" w:rsidRPr="00082209" w:rsidRDefault="00755E50" w:rsidP="00755E50">
            <w:pPr>
              <w:rPr>
                <w:rFonts w:cs="Arial"/>
                <w:b/>
                <w:bCs/>
                <w:szCs w:val="20"/>
              </w:rPr>
            </w:pPr>
          </w:p>
        </w:tc>
      </w:tr>
      <w:tr w:rsidR="007A5A09" w14:paraId="12D7BF13" w14:textId="77777777" w:rsidTr="00755E50">
        <w:tc>
          <w:tcPr>
            <w:tcW w:w="2109" w:type="dxa"/>
            <w:hideMark/>
          </w:tcPr>
          <w:p w14:paraId="0E50CFEC" w14:textId="77777777" w:rsidR="00755E50" w:rsidRPr="00082209" w:rsidRDefault="00D62CAC" w:rsidP="00755E50">
            <w:pPr>
              <w:rPr>
                <w:rFonts w:cs="Arial"/>
                <w:bCs/>
                <w:szCs w:val="20"/>
              </w:rPr>
            </w:pPr>
            <w:r w:rsidRPr="00082209">
              <w:rPr>
                <w:rFonts w:cs="Arial"/>
                <w:bCs/>
                <w:szCs w:val="20"/>
              </w:rPr>
              <w:t>Jak to vidí</w:t>
            </w:r>
          </w:p>
        </w:tc>
        <w:tc>
          <w:tcPr>
            <w:tcW w:w="1176" w:type="dxa"/>
            <w:hideMark/>
          </w:tcPr>
          <w:p w14:paraId="4D4537C6" w14:textId="77777777" w:rsidR="00755E50" w:rsidRPr="00082209" w:rsidRDefault="00D62CAC" w:rsidP="00755E50">
            <w:pPr>
              <w:rPr>
                <w:rFonts w:cs="Arial"/>
                <w:szCs w:val="20"/>
              </w:rPr>
            </w:pPr>
            <w:r w:rsidRPr="00082209">
              <w:rPr>
                <w:rFonts w:cs="Arial"/>
                <w:szCs w:val="20"/>
              </w:rPr>
              <w:t>po-pá</w:t>
            </w:r>
          </w:p>
        </w:tc>
        <w:tc>
          <w:tcPr>
            <w:tcW w:w="1913" w:type="dxa"/>
            <w:hideMark/>
          </w:tcPr>
          <w:p w14:paraId="737972C1" w14:textId="77777777" w:rsidR="00755E50" w:rsidRPr="00082209" w:rsidRDefault="00D62CAC" w:rsidP="00755E50">
            <w:pPr>
              <w:rPr>
                <w:rFonts w:cs="Arial"/>
                <w:szCs w:val="20"/>
              </w:rPr>
            </w:pPr>
            <w:r w:rsidRPr="00082209">
              <w:rPr>
                <w:rFonts w:cs="Arial"/>
                <w:bCs/>
                <w:szCs w:val="20"/>
              </w:rPr>
              <w:t>8:30-9:00</w:t>
            </w:r>
          </w:p>
        </w:tc>
        <w:tc>
          <w:tcPr>
            <w:tcW w:w="1913" w:type="dxa"/>
          </w:tcPr>
          <w:p w14:paraId="15344F6D" w14:textId="77777777" w:rsidR="00755E50" w:rsidRPr="00082209" w:rsidRDefault="00D62CAC" w:rsidP="00755E50">
            <w:pPr>
              <w:rPr>
                <w:rFonts w:cs="Arial"/>
                <w:bCs/>
                <w:szCs w:val="20"/>
              </w:rPr>
            </w:pPr>
            <w:r w:rsidRPr="00082209">
              <w:rPr>
                <w:rFonts w:cs="Arial"/>
                <w:bCs/>
                <w:szCs w:val="20"/>
              </w:rPr>
              <w:t>120 minut</w:t>
            </w:r>
          </w:p>
        </w:tc>
      </w:tr>
    </w:tbl>
    <w:p w14:paraId="79C9F166" w14:textId="77777777" w:rsidR="00755E50" w:rsidRPr="00082209" w:rsidRDefault="00D62CAC" w:rsidP="00755E50">
      <w:pPr>
        <w:rPr>
          <w:rFonts w:cs="Arial"/>
          <w:szCs w:val="20"/>
        </w:rPr>
      </w:pPr>
      <w:r w:rsidRPr="00082209">
        <w:rPr>
          <w:rFonts w:cs="Arial"/>
          <w:szCs w:val="20"/>
        </w:rPr>
        <w:t>celkem: 120 minut / týden</w:t>
      </w:r>
    </w:p>
    <w:p w14:paraId="533ECA6B" w14:textId="77777777" w:rsidR="00755E50" w:rsidRPr="00082209" w:rsidRDefault="00755E50" w:rsidP="00755E50">
      <w:pPr>
        <w:keepNext/>
        <w:rPr>
          <w:rFonts w:cs="Arial"/>
          <w:szCs w:val="20"/>
        </w:rPr>
      </w:pPr>
    </w:p>
    <w:p w14:paraId="2AE84829" w14:textId="77777777" w:rsidR="00755E50" w:rsidRPr="00082209" w:rsidRDefault="00D62CAC" w:rsidP="00755E50">
      <w:pPr>
        <w:keepNext/>
        <w:rPr>
          <w:rFonts w:cs="Arial"/>
          <w:szCs w:val="20"/>
        </w:rPr>
      </w:pPr>
      <w:r w:rsidRPr="00082209">
        <w:rPr>
          <w:rFonts w:cs="Arial"/>
          <w:szCs w:val="20"/>
        </w:rPr>
        <w:t>ČRo Hradec Králové:</w:t>
      </w:r>
    </w:p>
    <w:tbl>
      <w:tblPr>
        <w:tblW w:w="7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176"/>
        <w:gridCol w:w="1913"/>
        <w:gridCol w:w="1913"/>
      </w:tblGrid>
      <w:tr w:rsidR="007A5A09" w14:paraId="14ED3F32" w14:textId="77777777" w:rsidTr="00755E50">
        <w:tc>
          <w:tcPr>
            <w:tcW w:w="2109" w:type="dxa"/>
            <w:shd w:val="clear" w:color="auto" w:fill="000000"/>
            <w:hideMark/>
          </w:tcPr>
          <w:p w14:paraId="2C2505D7" w14:textId="77777777" w:rsidR="00755E50" w:rsidRPr="00082209" w:rsidRDefault="00D62CAC" w:rsidP="00755E50">
            <w:pPr>
              <w:rPr>
                <w:rFonts w:cs="Arial"/>
                <w:b/>
                <w:szCs w:val="20"/>
              </w:rPr>
            </w:pPr>
            <w:r w:rsidRPr="00082209">
              <w:rPr>
                <w:rFonts w:cs="Arial"/>
                <w:b/>
                <w:szCs w:val="20"/>
              </w:rPr>
              <w:t>název pořadu</w:t>
            </w:r>
          </w:p>
        </w:tc>
        <w:tc>
          <w:tcPr>
            <w:tcW w:w="1176" w:type="dxa"/>
            <w:shd w:val="clear" w:color="auto" w:fill="000000"/>
            <w:hideMark/>
          </w:tcPr>
          <w:p w14:paraId="235DE4BF" w14:textId="77777777" w:rsidR="00755E50" w:rsidRPr="00082209" w:rsidRDefault="00D62CAC" w:rsidP="00755E50">
            <w:pPr>
              <w:rPr>
                <w:rFonts w:cs="Arial"/>
                <w:b/>
                <w:bCs/>
                <w:szCs w:val="20"/>
              </w:rPr>
            </w:pPr>
            <w:r w:rsidRPr="00082209">
              <w:rPr>
                <w:rFonts w:cs="Arial"/>
                <w:b/>
                <w:bCs/>
                <w:szCs w:val="20"/>
              </w:rPr>
              <w:t>den</w:t>
            </w:r>
          </w:p>
        </w:tc>
        <w:tc>
          <w:tcPr>
            <w:tcW w:w="1913" w:type="dxa"/>
            <w:shd w:val="clear" w:color="auto" w:fill="000000"/>
            <w:hideMark/>
          </w:tcPr>
          <w:p w14:paraId="641D2C7B" w14:textId="77777777" w:rsidR="00755E50" w:rsidRPr="00082209" w:rsidRDefault="00D62CAC" w:rsidP="00755E50">
            <w:pPr>
              <w:rPr>
                <w:rFonts w:cs="Arial"/>
                <w:b/>
                <w:bCs/>
                <w:szCs w:val="20"/>
              </w:rPr>
            </w:pPr>
            <w:r w:rsidRPr="00082209">
              <w:rPr>
                <w:rFonts w:cs="Arial"/>
                <w:b/>
                <w:bCs/>
                <w:szCs w:val="20"/>
              </w:rPr>
              <w:t>vysílací čas od-do</w:t>
            </w:r>
          </w:p>
        </w:tc>
        <w:tc>
          <w:tcPr>
            <w:tcW w:w="1913" w:type="dxa"/>
            <w:shd w:val="clear" w:color="auto" w:fill="000000"/>
          </w:tcPr>
          <w:p w14:paraId="4E405442" w14:textId="77777777" w:rsidR="00755E50" w:rsidRPr="00082209" w:rsidRDefault="00755E50" w:rsidP="00755E50">
            <w:pPr>
              <w:rPr>
                <w:rFonts w:cs="Arial"/>
                <w:b/>
                <w:bCs/>
                <w:szCs w:val="20"/>
              </w:rPr>
            </w:pPr>
          </w:p>
        </w:tc>
      </w:tr>
      <w:tr w:rsidR="007A5A09" w14:paraId="3CF70D8D" w14:textId="77777777" w:rsidTr="00755E50">
        <w:tc>
          <w:tcPr>
            <w:tcW w:w="2109" w:type="dxa"/>
            <w:hideMark/>
          </w:tcPr>
          <w:p w14:paraId="6C9E251F" w14:textId="77777777" w:rsidR="00755E50" w:rsidRPr="00082209" w:rsidRDefault="00D62CAC" w:rsidP="00755E50">
            <w:pPr>
              <w:rPr>
                <w:rFonts w:cs="Arial"/>
                <w:bCs/>
                <w:szCs w:val="20"/>
              </w:rPr>
            </w:pPr>
            <w:r w:rsidRPr="00082209">
              <w:rPr>
                <w:rFonts w:cs="Arial"/>
                <w:bCs/>
                <w:szCs w:val="20"/>
              </w:rPr>
              <w:t>Ranní host</w:t>
            </w:r>
          </w:p>
        </w:tc>
        <w:tc>
          <w:tcPr>
            <w:tcW w:w="1176" w:type="dxa"/>
            <w:hideMark/>
          </w:tcPr>
          <w:p w14:paraId="0A030CCD" w14:textId="77777777" w:rsidR="00755E50" w:rsidRPr="00082209" w:rsidRDefault="00D62CAC" w:rsidP="00755E50">
            <w:pPr>
              <w:rPr>
                <w:rFonts w:cs="Arial"/>
                <w:szCs w:val="20"/>
              </w:rPr>
            </w:pPr>
            <w:r w:rsidRPr="00082209">
              <w:rPr>
                <w:rFonts w:cs="Arial"/>
                <w:szCs w:val="20"/>
              </w:rPr>
              <w:t>po-pá</w:t>
            </w:r>
          </w:p>
        </w:tc>
        <w:tc>
          <w:tcPr>
            <w:tcW w:w="1913" w:type="dxa"/>
            <w:hideMark/>
          </w:tcPr>
          <w:p w14:paraId="320ED5BD" w14:textId="77777777" w:rsidR="00755E50" w:rsidRPr="00082209" w:rsidRDefault="00D62CAC" w:rsidP="00755E50">
            <w:pPr>
              <w:rPr>
                <w:rFonts w:cs="Arial"/>
                <w:szCs w:val="20"/>
              </w:rPr>
            </w:pPr>
            <w:r w:rsidRPr="00082209">
              <w:rPr>
                <w:rFonts w:cs="Arial"/>
                <w:bCs/>
                <w:szCs w:val="20"/>
              </w:rPr>
              <w:t>8:30-9:00</w:t>
            </w:r>
          </w:p>
        </w:tc>
        <w:tc>
          <w:tcPr>
            <w:tcW w:w="1913" w:type="dxa"/>
          </w:tcPr>
          <w:p w14:paraId="7E2A6F26" w14:textId="77777777" w:rsidR="00755E50" w:rsidRPr="00082209" w:rsidRDefault="00D62CAC" w:rsidP="00755E50">
            <w:pPr>
              <w:rPr>
                <w:rFonts w:cs="Arial"/>
                <w:bCs/>
                <w:szCs w:val="20"/>
              </w:rPr>
            </w:pPr>
            <w:r w:rsidRPr="00082209">
              <w:rPr>
                <w:rFonts w:cs="Arial"/>
                <w:bCs/>
                <w:szCs w:val="20"/>
              </w:rPr>
              <w:t>40 minut</w:t>
            </w:r>
          </w:p>
        </w:tc>
      </w:tr>
    </w:tbl>
    <w:p w14:paraId="6CCFA0BA" w14:textId="2B786866" w:rsidR="00755E50" w:rsidRDefault="00D62CAC" w:rsidP="00755E50">
      <w:pPr>
        <w:rPr>
          <w:rFonts w:cs="Arial"/>
          <w:szCs w:val="20"/>
        </w:rPr>
      </w:pPr>
      <w:r w:rsidRPr="00082209">
        <w:rPr>
          <w:rFonts w:cs="Arial"/>
          <w:szCs w:val="20"/>
        </w:rPr>
        <w:t>celkem: 40 minut / týden</w:t>
      </w:r>
    </w:p>
    <w:p w14:paraId="4549DE02" w14:textId="6F7F94B7" w:rsidR="00C92612" w:rsidRDefault="00C92612" w:rsidP="00755E50">
      <w:pPr>
        <w:rPr>
          <w:rFonts w:cs="Arial"/>
          <w:szCs w:val="20"/>
        </w:rPr>
      </w:pPr>
    </w:p>
    <w:p w14:paraId="0C792AB1" w14:textId="77777777" w:rsidR="00C92612" w:rsidRPr="00082209" w:rsidRDefault="00C92612" w:rsidP="00755E50">
      <w:pPr>
        <w:rPr>
          <w:rFonts w:cs="Arial"/>
          <w:szCs w:val="20"/>
        </w:rPr>
      </w:pPr>
    </w:p>
    <w:p w14:paraId="21D205A6" w14:textId="77777777" w:rsidR="00755E50" w:rsidRPr="00082209" w:rsidRDefault="00D62CAC" w:rsidP="00755E50">
      <w:pPr>
        <w:pStyle w:val="Zkladntext21"/>
        <w:spacing w:after="240" w:line="281" w:lineRule="exact"/>
        <w:ind w:firstLine="0"/>
        <w:jc w:val="left"/>
        <w:rPr>
          <w:b/>
          <w:bCs/>
          <w:u w:val="single"/>
          <w:lang w:eastAsia="cs-CZ" w:bidi="cs-CZ"/>
        </w:rPr>
      </w:pPr>
      <w:r w:rsidRPr="00082209">
        <w:rPr>
          <w:b/>
          <w:bCs/>
          <w:u w:val="single"/>
          <w:lang w:eastAsia="cs-CZ" w:bidi="cs-CZ"/>
        </w:rPr>
        <w:t>Monitorované mediální tituly</w:t>
      </w:r>
      <w:bookmarkEnd w:id="1"/>
    </w:p>
    <w:p w14:paraId="112F6BAD" w14:textId="77777777" w:rsidR="00755E50" w:rsidRPr="00082209" w:rsidRDefault="00D62CAC" w:rsidP="00755E50">
      <w:pPr>
        <w:pStyle w:val="Zkladntext21"/>
        <w:spacing w:after="240" w:line="281" w:lineRule="exact"/>
        <w:ind w:firstLine="0"/>
        <w:jc w:val="left"/>
        <w:rPr>
          <w:lang w:eastAsia="cs-CZ" w:bidi="cs-CZ"/>
        </w:rPr>
      </w:pPr>
      <w:r w:rsidRPr="00082209">
        <w:rPr>
          <w:lang w:eastAsia="cs-CZ" w:bidi="cs-CZ"/>
        </w:rPr>
        <w:t>Česká republika</w:t>
      </w:r>
    </w:p>
    <w:p w14:paraId="6342926E" w14:textId="77777777" w:rsidR="00755E50" w:rsidRPr="00082209" w:rsidRDefault="00D62CAC" w:rsidP="00755E50">
      <w:pPr>
        <w:pStyle w:val="Zkladntext21"/>
        <w:numPr>
          <w:ilvl w:val="0"/>
          <w:numId w:val="46"/>
        </w:numPr>
        <w:spacing w:after="240" w:line="281" w:lineRule="exact"/>
        <w:jc w:val="left"/>
        <w:rPr>
          <w:lang w:eastAsia="cs-CZ" w:bidi="cs-CZ"/>
        </w:rPr>
      </w:pPr>
      <w:r w:rsidRPr="00082209">
        <w:rPr>
          <w:lang w:eastAsia="cs-CZ" w:bidi="cs-CZ"/>
        </w:rPr>
        <w:t>Celostátní deníky</w:t>
      </w:r>
    </w:p>
    <w:p w14:paraId="0BF863D9" w14:textId="77777777" w:rsidR="00755E50" w:rsidRPr="00082209" w:rsidRDefault="00D62CAC" w:rsidP="00755E50">
      <w:pPr>
        <w:pStyle w:val="Zkladntext21"/>
        <w:numPr>
          <w:ilvl w:val="0"/>
          <w:numId w:val="46"/>
        </w:numPr>
        <w:spacing w:after="240" w:line="281" w:lineRule="exact"/>
        <w:jc w:val="left"/>
        <w:rPr>
          <w:lang w:eastAsia="cs-CZ" w:bidi="cs-CZ"/>
        </w:rPr>
      </w:pPr>
      <w:r w:rsidRPr="00082209">
        <w:rPr>
          <w:lang w:eastAsia="cs-CZ" w:bidi="cs-CZ"/>
        </w:rPr>
        <w:t>Regionální tituly</w:t>
      </w:r>
    </w:p>
    <w:p w14:paraId="531B4629" w14:textId="77777777" w:rsidR="00755E50" w:rsidRPr="00082209" w:rsidRDefault="00D62CAC" w:rsidP="00755E50">
      <w:pPr>
        <w:pStyle w:val="Zkladntext21"/>
        <w:numPr>
          <w:ilvl w:val="0"/>
          <w:numId w:val="46"/>
        </w:numPr>
        <w:spacing w:after="240" w:line="281" w:lineRule="exact"/>
        <w:jc w:val="left"/>
        <w:rPr>
          <w:lang w:eastAsia="cs-CZ" w:bidi="cs-CZ"/>
        </w:rPr>
      </w:pPr>
      <w:r w:rsidRPr="00082209">
        <w:rPr>
          <w:lang w:eastAsia="cs-CZ" w:bidi="cs-CZ"/>
        </w:rPr>
        <w:t>Oborové tituly</w:t>
      </w:r>
    </w:p>
    <w:p w14:paraId="585F73ED" w14:textId="77777777" w:rsidR="00755E50" w:rsidRPr="00082209" w:rsidRDefault="00D62CAC" w:rsidP="00755E50">
      <w:pPr>
        <w:pStyle w:val="Zkladntext21"/>
        <w:numPr>
          <w:ilvl w:val="0"/>
          <w:numId w:val="46"/>
        </w:numPr>
        <w:spacing w:after="240" w:line="281" w:lineRule="exact"/>
        <w:jc w:val="left"/>
        <w:rPr>
          <w:lang w:eastAsia="cs-CZ" w:bidi="cs-CZ"/>
        </w:rPr>
      </w:pPr>
      <w:r w:rsidRPr="00082209">
        <w:rPr>
          <w:lang w:eastAsia="cs-CZ" w:bidi="cs-CZ"/>
        </w:rPr>
        <w:t>Celostátní televizní stanice</w:t>
      </w:r>
    </w:p>
    <w:p w14:paraId="60EF2D8D" w14:textId="77777777" w:rsidR="00755E50" w:rsidRPr="00082209" w:rsidRDefault="00D62CAC" w:rsidP="00755E50">
      <w:pPr>
        <w:pStyle w:val="Zkladntext21"/>
        <w:numPr>
          <w:ilvl w:val="0"/>
          <w:numId w:val="46"/>
        </w:numPr>
        <w:spacing w:after="240" w:line="281" w:lineRule="exact"/>
        <w:jc w:val="left"/>
        <w:rPr>
          <w:lang w:eastAsia="cs-CZ" w:bidi="cs-CZ"/>
        </w:rPr>
      </w:pPr>
      <w:r w:rsidRPr="00082209">
        <w:rPr>
          <w:lang w:eastAsia="cs-CZ" w:bidi="cs-CZ"/>
        </w:rPr>
        <w:t>Celostátní rozhlasové stanice</w:t>
      </w:r>
    </w:p>
    <w:p w14:paraId="52B36DFC" w14:textId="77777777" w:rsidR="00755E50" w:rsidRPr="00082209" w:rsidRDefault="00D62CAC" w:rsidP="00755E50">
      <w:pPr>
        <w:pStyle w:val="Zkladntext21"/>
        <w:numPr>
          <w:ilvl w:val="0"/>
          <w:numId w:val="46"/>
        </w:numPr>
        <w:spacing w:after="240" w:line="281" w:lineRule="exact"/>
        <w:jc w:val="left"/>
        <w:rPr>
          <w:lang w:eastAsia="cs-CZ" w:bidi="cs-CZ"/>
        </w:rPr>
      </w:pPr>
      <w:r w:rsidRPr="00082209">
        <w:rPr>
          <w:lang w:eastAsia="cs-CZ" w:bidi="cs-CZ"/>
        </w:rPr>
        <w:t>Internetové servery</w:t>
      </w:r>
    </w:p>
    <w:p w14:paraId="488F4EBD" w14:textId="77777777" w:rsidR="00755E50" w:rsidRPr="00082209" w:rsidRDefault="00755E50" w:rsidP="00755E50">
      <w:pPr>
        <w:pStyle w:val="Zkladntext21"/>
        <w:spacing w:after="240" w:line="281" w:lineRule="exact"/>
        <w:ind w:firstLine="0"/>
        <w:jc w:val="left"/>
        <w:rPr>
          <w:lang w:eastAsia="cs-CZ" w:bidi="cs-CZ"/>
        </w:rPr>
      </w:pPr>
    </w:p>
    <w:p w14:paraId="3CCC7B9B" w14:textId="77777777" w:rsidR="00755E50" w:rsidRPr="00082209" w:rsidRDefault="00D62CAC" w:rsidP="00755E50">
      <w:pPr>
        <w:pStyle w:val="Zkladntext21"/>
        <w:spacing w:after="240" w:line="281" w:lineRule="exact"/>
        <w:ind w:firstLine="0"/>
        <w:jc w:val="left"/>
        <w:rPr>
          <w:b/>
          <w:u w:val="single"/>
          <w:lang w:eastAsia="cs-CZ" w:bidi="cs-CZ"/>
        </w:rPr>
      </w:pPr>
      <w:r w:rsidRPr="00082209">
        <w:rPr>
          <w:b/>
          <w:u w:val="single"/>
          <w:lang w:eastAsia="cs-CZ" w:bidi="cs-CZ"/>
        </w:rPr>
        <w:t>Povinně monitorované tituly:</w:t>
      </w:r>
    </w:p>
    <w:p w14:paraId="0BAEC613" w14:textId="77777777" w:rsidR="00755E50" w:rsidRPr="00082209" w:rsidRDefault="00D62CAC" w:rsidP="00755E50">
      <w:pPr>
        <w:spacing w:line="280" w:lineRule="atLeast"/>
        <w:jc w:val="both"/>
        <w:rPr>
          <w:rFonts w:cs="Arial"/>
          <w:b/>
          <w:szCs w:val="20"/>
        </w:rPr>
      </w:pPr>
      <w:r w:rsidRPr="00082209">
        <w:rPr>
          <w:rFonts w:cs="Arial"/>
          <w:b/>
          <w:szCs w:val="20"/>
        </w:rPr>
        <w:t>Deníky a regionální tituly</w:t>
      </w:r>
    </w:p>
    <w:p w14:paraId="4AF1756F" w14:textId="77777777" w:rsidR="00755E50" w:rsidRPr="00082209" w:rsidRDefault="00D62CAC" w:rsidP="00755E50">
      <w:pPr>
        <w:spacing w:line="280" w:lineRule="atLeast"/>
        <w:jc w:val="both"/>
        <w:rPr>
          <w:rFonts w:cs="Arial"/>
          <w:szCs w:val="20"/>
          <w:u w:val="single"/>
        </w:rPr>
      </w:pPr>
      <w:r w:rsidRPr="00082209">
        <w:rPr>
          <w:rFonts w:cs="Arial"/>
          <w:szCs w:val="20"/>
          <w:u w:val="single"/>
        </w:rPr>
        <w:t xml:space="preserve">Celostátní deníky </w:t>
      </w:r>
    </w:p>
    <w:p w14:paraId="2C32F572" w14:textId="77777777" w:rsidR="00755E50" w:rsidRPr="00082209" w:rsidRDefault="00D62CAC" w:rsidP="00755E50">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Blesk (+ přílohy)</w:t>
      </w:r>
    </w:p>
    <w:p w14:paraId="451CE2FD" w14:textId="77777777" w:rsidR="00E615F4" w:rsidRPr="00082209" w:rsidRDefault="00D62CAC" w:rsidP="00E615F4">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Deník N</w:t>
      </w:r>
      <w:r>
        <w:rPr>
          <w:rFonts w:cs="Arial"/>
          <w:szCs w:val="20"/>
        </w:rPr>
        <w:t xml:space="preserve"> </w:t>
      </w:r>
      <w:r w:rsidRPr="00082209">
        <w:rPr>
          <w:rFonts w:cs="Arial"/>
          <w:szCs w:val="20"/>
        </w:rPr>
        <w:t>(+ přílohy)</w:t>
      </w:r>
    </w:p>
    <w:p w14:paraId="04C6BA1E" w14:textId="77777777" w:rsidR="00755E50" w:rsidRPr="00082209" w:rsidRDefault="00D62CAC" w:rsidP="00755E50">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E15</w:t>
      </w:r>
    </w:p>
    <w:p w14:paraId="56DEB889" w14:textId="77777777" w:rsidR="00755E50" w:rsidRPr="00082209" w:rsidRDefault="00D62CAC" w:rsidP="00755E50">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Hospodářské noviny (+ přílohy)</w:t>
      </w:r>
    </w:p>
    <w:p w14:paraId="55E24186" w14:textId="77777777" w:rsidR="00755E50" w:rsidRPr="00082209" w:rsidRDefault="00D62CAC" w:rsidP="00755E50">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Mladá fronta DNES (+ přílohy)</w:t>
      </w:r>
    </w:p>
    <w:p w14:paraId="63F89170" w14:textId="77777777" w:rsidR="00755E50" w:rsidRPr="00082209" w:rsidRDefault="00D62CAC" w:rsidP="00755E50">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Právo (+ přílohy)</w:t>
      </w:r>
    </w:p>
    <w:p w14:paraId="51F054C5" w14:textId="77777777" w:rsidR="00755E50" w:rsidRPr="00E615F4" w:rsidRDefault="00D62CAC" w:rsidP="00755E50">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E615F4">
        <w:rPr>
          <w:rFonts w:cs="Arial"/>
          <w:szCs w:val="20"/>
        </w:rPr>
        <w:t>Sport (+ přílohy)</w:t>
      </w:r>
    </w:p>
    <w:p w14:paraId="0BF0F6AA" w14:textId="77777777" w:rsidR="00755E50" w:rsidRPr="00082209" w:rsidRDefault="00755E50" w:rsidP="00755E50">
      <w:pPr>
        <w:spacing w:line="280" w:lineRule="atLeast"/>
        <w:jc w:val="both"/>
        <w:rPr>
          <w:rFonts w:cs="Arial"/>
          <w:szCs w:val="20"/>
        </w:rPr>
      </w:pPr>
    </w:p>
    <w:p w14:paraId="36339D38" w14:textId="77777777" w:rsidR="00755E50" w:rsidRPr="00082209" w:rsidRDefault="00D62CAC" w:rsidP="00755E50">
      <w:pPr>
        <w:spacing w:line="280" w:lineRule="atLeast"/>
        <w:jc w:val="both"/>
        <w:rPr>
          <w:rFonts w:cs="Arial"/>
          <w:szCs w:val="20"/>
          <w:u w:val="single"/>
        </w:rPr>
      </w:pPr>
      <w:r w:rsidRPr="00082209">
        <w:rPr>
          <w:rFonts w:cs="Arial"/>
          <w:szCs w:val="20"/>
          <w:u w:val="single"/>
        </w:rPr>
        <w:t>Regionální deníky</w:t>
      </w:r>
    </w:p>
    <w:p w14:paraId="75232F6D" w14:textId="77777777" w:rsidR="00755E50" w:rsidRPr="00082209" w:rsidRDefault="00D62CAC" w:rsidP="00755E50">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Všechna regionální vydání Deníků</w:t>
      </w:r>
    </w:p>
    <w:p w14:paraId="61DF70BE" w14:textId="77777777" w:rsidR="00755E50" w:rsidRPr="00082209" w:rsidRDefault="00D62CAC" w:rsidP="00755E50">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Všechna regionální vydání Mladé fronty DNES</w:t>
      </w:r>
    </w:p>
    <w:p w14:paraId="53F50483" w14:textId="77777777" w:rsidR="00755E50" w:rsidRPr="00082209" w:rsidRDefault="00755E50" w:rsidP="00755E50">
      <w:pPr>
        <w:spacing w:line="280" w:lineRule="atLeast"/>
        <w:jc w:val="both"/>
        <w:rPr>
          <w:rFonts w:cs="Arial"/>
          <w:szCs w:val="20"/>
        </w:rPr>
      </w:pPr>
    </w:p>
    <w:p w14:paraId="79BAE71C" w14:textId="77777777" w:rsidR="00755E50" w:rsidRPr="00082209" w:rsidRDefault="00D62CAC" w:rsidP="00755E50">
      <w:pPr>
        <w:spacing w:line="280" w:lineRule="atLeast"/>
        <w:jc w:val="both"/>
        <w:rPr>
          <w:rFonts w:cs="Arial"/>
          <w:b/>
          <w:szCs w:val="20"/>
        </w:rPr>
      </w:pPr>
      <w:r w:rsidRPr="00082209">
        <w:rPr>
          <w:rFonts w:cs="Arial"/>
          <w:b/>
          <w:szCs w:val="20"/>
        </w:rPr>
        <w:t>Oborové tituly</w:t>
      </w:r>
    </w:p>
    <w:p w14:paraId="12410EFE" w14:textId="36CA6C47" w:rsidR="00755E50"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A2</w:t>
      </w:r>
    </w:p>
    <w:p w14:paraId="0EA8A81A" w14:textId="2890BF20" w:rsidR="00D308B5"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lastRenderedPageBreak/>
        <w:t>Divadelní noviny</w:t>
      </w:r>
    </w:p>
    <w:p w14:paraId="64E8D673"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Euro</w:t>
      </w:r>
    </w:p>
    <w:p w14:paraId="5377F21C"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Ekonom</w:t>
      </w:r>
    </w:p>
    <w:p w14:paraId="3B90116F"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proofErr w:type="spellStart"/>
      <w:r w:rsidRPr="00082209">
        <w:rPr>
          <w:rFonts w:cs="Arial"/>
          <w:szCs w:val="20"/>
        </w:rPr>
        <w:t>Forbes</w:t>
      </w:r>
      <w:proofErr w:type="spellEnd"/>
    </w:p>
    <w:p w14:paraId="20F9B36E"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Heroine</w:t>
      </w:r>
    </w:p>
    <w:p w14:paraId="26655037"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Host</w:t>
      </w:r>
    </w:p>
    <w:p w14:paraId="17C30BE0"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Hrot</w:t>
      </w:r>
    </w:p>
    <w:p w14:paraId="30AB4533"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Katolický týdeník</w:t>
      </w:r>
    </w:p>
    <w:p w14:paraId="358A918A"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Marketing &amp; Media</w:t>
      </w:r>
    </w:p>
    <w:p w14:paraId="76938281"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Reflex</w:t>
      </w:r>
    </w:p>
    <w:p w14:paraId="14028E52"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Respekt</w:t>
      </w:r>
    </w:p>
    <w:p w14:paraId="411A9237"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Téma</w:t>
      </w:r>
    </w:p>
    <w:p w14:paraId="33682B30"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Tvar</w:t>
      </w:r>
    </w:p>
    <w:p w14:paraId="3E4D96CC"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Týden</w:t>
      </w:r>
    </w:p>
    <w:p w14:paraId="419ED917"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Týdeník Echo</w:t>
      </w:r>
    </w:p>
    <w:p w14:paraId="05FB1E0D"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Vlasta</w:t>
      </w:r>
    </w:p>
    <w:p w14:paraId="0DBC9245" w14:textId="77777777" w:rsidR="00755E50" w:rsidRPr="00082209" w:rsidRDefault="00D62CAC" w:rsidP="00755E50">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proofErr w:type="spellStart"/>
      <w:r w:rsidRPr="00082209">
        <w:rPr>
          <w:rFonts w:cs="Arial"/>
          <w:szCs w:val="20"/>
        </w:rPr>
        <w:t>Xantypa</w:t>
      </w:r>
      <w:proofErr w:type="spellEnd"/>
    </w:p>
    <w:p w14:paraId="164427BA" w14:textId="77777777" w:rsidR="00755E50" w:rsidRPr="00082209" w:rsidRDefault="00755E50" w:rsidP="00755E50">
      <w:pPr>
        <w:spacing w:line="280" w:lineRule="atLeast"/>
        <w:jc w:val="both"/>
        <w:rPr>
          <w:rFonts w:cs="Arial"/>
          <w:szCs w:val="20"/>
        </w:rPr>
      </w:pPr>
    </w:p>
    <w:p w14:paraId="4FB4C90F" w14:textId="77777777" w:rsidR="00755E50" w:rsidRPr="00082209" w:rsidRDefault="00D62CAC" w:rsidP="00755E50">
      <w:pPr>
        <w:spacing w:line="280" w:lineRule="atLeast"/>
        <w:jc w:val="both"/>
        <w:rPr>
          <w:rFonts w:cs="Arial"/>
          <w:b/>
          <w:szCs w:val="20"/>
        </w:rPr>
      </w:pPr>
      <w:r w:rsidRPr="00082209">
        <w:rPr>
          <w:rFonts w:cs="Arial"/>
          <w:b/>
          <w:szCs w:val="20"/>
        </w:rPr>
        <w:t>TV / video</w:t>
      </w:r>
    </w:p>
    <w:p w14:paraId="65923105" w14:textId="20184FCC" w:rsidR="00755E50" w:rsidRPr="00082209" w:rsidRDefault="00D62CAC" w:rsidP="0001743D">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ČT 24 – pořady U</w:t>
      </w:r>
      <w:r w:rsidR="0001743D">
        <w:rPr>
          <w:rFonts w:cs="Arial"/>
          <w:szCs w:val="20"/>
        </w:rPr>
        <w:t xml:space="preserve">dálosti; Události, komentáře; </w:t>
      </w:r>
      <w:r w:rsidR="0001743D" w:rsidRPr="0001743D">
        <w:rPr>
          <w:rFonts w:cs="Arial"/>
          <w:szCs w:val="20"/>
        </w:rPr>
        <w:t>90’ ČT24</w:t>
      </w:r>
      <w:r w:rsidRPr="00082209">
        <w:rPr>
          <w:rFonts w:cs="Arial"/>
          <w:szCs w:val="20"/>
        </w:rPr>
        <w:t xml:space="preserve">; </w:t>
      </w:r>
      <w:proofErr w:type="spellStart"/>
      <w:r w:rsidRPr="00082209">
        <w:rPr>
          <w:rFonts w:cs="Arial"/>
          <w:szCs w:val="20"/>
        </w:rPr>
        <w:t>Newsroom</w:t>
      </w:r>
      <w:proofErr w:type="spellEnd"/>
      <w:r w:rsidRPr="00082209">
        <w:rPr>
          <w:rFonts w:cs="Arial"/>
          <w:szCs w:val="20"/>
        </w:rPr>
        <w:t xml:space="preserve"> ČT24</w:t>
      </w:r>
      <w:r w:rsidR="0001743D">
        <w:rPr>
          <w:rFonts w:cs="Arial"/>
          <w:szCs w:val="20"/>
        </w:rPr>
        <w:t>; Otázky Václava Moravce</w:t>
      </w:r>
    </w:p>
    <w:p w14:paraId="346F6E39" w14:textId="77777777" w:rsidR="00755E50" w:rsidRPr="00082209" w:rsidRDefault="00D62CAC" w:rsidP="00755E50">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DVTV</w:t>
      </w:r>
    </w:p>
    <w:p w14:paraId="31E45FA4" w14:textId="6CE51DF1" w:rsidR="00755E50" w:rsidRPr="00082209" w:rsidRDefault="00D62CAC" w:rsidP="00755E50">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 xml:space="preserve">CNN Prima </w:t>
      </w:r>
      <w:proofErr w:type="spellStart"/>
      <w:r w:rsidRPr="00082209">
        <w:rPr>
          <w:rFonts w:cs="Arial"/>
          <w:szCs w:val="20"/>
        </w:rPr>
        <w:t>News</w:t>
      </w:r>
      <w:proofErr w:type="spellEnd"/>
      <w:r w:rsidRPr="00082209">
        <w:rPr>
          <w:rFonts w:cs="Arial"/>
          <w:szCs w:val="20"/>
        </w:rPr>
        <w:t xml:space="preserve"> – pořad</w:t>
      </w:r>
      <w:r w:rsidR="0001743D">
        <w:rPr>
          <w:rFonts w:cs="Arial"/>
          <w:szCs w:val="20"/>
        </w:rPr>
        <w:t>y</w:t>
      </w:r>
      <w:r w:rsidRPr="00082209">
        <w:rPr>
          <w:rFonts w:cs="Arial"/>
          <w:szCs w:val="20"/>
        </w:rPr>
        <w:t xml:space="preserve"> Hlavní zprávy</w:t>
      </w:r>
      <w:r w:rsidR="0001743D">
        <w:rPr>
          <w:rFonts w:cs="Arial"/>
          <w:szCs w:val="20"/>
        </w:rPr>
        <w:t>; Partie</w:t>
      </w:r>
    </w:p>
    <w:p w14:paraId="2135F5BD" w14:textId="77777777" w:rsidR="00755E50" w:rsidRPr="00082209" w:rsidRDefault="00D62CAC" w:rsidP="00755E50">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TV Nova – pořad Televizní noviny</w:t>
      </w:r>
    </w:p>
    <w:p w14:paraId="2E21215D" w14:textId="77777777" w:rsidR="00755E50" w:rsidRPr="00082209" w:rsidRDefault="00755E50" w:rsidP="00755E50">
      <w:pPr>
        <w:spacing w:line="280" w:lineRule="atLeast"/>
        <w:jc w:val="both"/>
        <w:rPr>
          <w:rFonts w:cs="Arial"/>
          <w:szCs w:val="20"/>
        </w:rPr>
      </w:pPr>
    </w:p>
    <w:p w14:paraId="4809AE1F" w14:textId="68CEED32" w:rsidR="00755E50" w:rsidRPr="00082209" w:rsidRDefault="00D62CAC" w:rsidP="00755E50">
      <w:pPr>
        <w:spacing w:line="280" w:lineRule="atLeast"/>
        <w:jc w:val="both"/>
        <w:rPr>
          <w:rFonts w:cs="Arial"/>
          <w:b/>
          <w:szCs w:val="20"/>
        </w:rPr>
      </w:pPr>
      <w:r w:rsidRPr="00082209">
        <w:rPr>
          <w:rFonts w:cs="Arial"/>
          <w:b/>
          <w:szCs w:val="20"/>
        </w:rPr>
        <w:t>Rozhlas</w:t>
      </w:r>
      <w:r w:rsidR="001E265D">
        <w:rPr>
          <w:rFonts w:cs="Arial"/>
          <w:b/>
          <w:szCs w:val="20"/>
        </w:rPr>
        <w:t xml:space="preserve"> a </w:t>
      </w:r>
      <w:proofErr w:type="spellStart"/>
      <w:r w:rsidR="001E265D">
        <w:rPr>
          <w:rFonts w:cs="Arial"/>
          <w:b/>
          <w:szCs w:val="20"/>
        </w:rPr>
        <w:t>podcasty</w:t>
      </w:r>
      <w:proofErr w:type="spellEnd"/>
    </w:p>
    <w:p w14:paraId="3669C416" w14:textId="77777777" w:rsidR="00755E50" w:rsidRPr="00082209" w:rsidRDefault="00D62CAC" w:rsidP="00755E50">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Frekvence 1 – pořad Zprávy (12:00)</w:t>
      </w:r>
    </w:p>
    <w:p w14:paraId="12945E41" w14:textId="03BDC8FB" w:rsidR="00755E50" w:rsidRDefault="00D62CAC" w:rsidP="00755E50">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Rádio Impuls – pořad Zprávy (18:00)</w:t>
      </w:r>
    </w:p>
    <w:p w14:paraId="22D3F7C3" w14:textId="7EAEF1FF" w:rsidR="001E265D" w:rsidRDefault="00D62CAC" w:rsidP="00755E50">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Studio N</w:t>
      </w:r>
    </w:p>
    <w:p w14:paraId="51DAADDE" w14:textId="5E6067C4" w:rsidR="001E265D" w:rsidRPr="00082209" w:rsidRDefault="00D62CAC" w:rsidP="00755E50">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5:59</w:t>
      </w:r>
    </w:p>
    <w:p w14:paraId="60F0AA6B" w14:textId="77777777" w:rsidR="00755E50" w:rsidRPr="00082209" w:rsidRDefault="00755E50" w:rsidP="00755E50">
      <w:pPr>
        <w:spacing w:line="280" w:lineRule="atLeast"/>
        <w:jc w:val="both"/>
        <w:rPr>
          <w:rFonts w:cs="Arial"/>
          <w:szCs w:val="20"/>
        </w:rPr>
      </w:pPr>
    </w:p>
    <w:p w14:paraId="0BC6BDAA" w14:textId="77777777" w:rsidR="00755E50" w:rsidRPr="00082209" w:rsidRDefault="00D62CAC" w:rsidP="00755E50">
      <w:pPr>
        <w:spacing w:line="280" w:lineRule="atLeast"/>
        <w:jc w:val="both"/>
        <w:rPr>
          <w:rFonts w:cs="Arial"/>
          <w:b/>
          <w:szCs w:val="20"/>
        </w:rPr>
      </w:pPr>
      <w:r w:rsidRPr="00082209">
        <w:rPr>
          <w:rFonts w:cs="Arial"/>
          <w:b/>
          <w:szCs w:val="20"/>
        </w:rPr>
        <w:t>Internetové servery</w:t>
      </w:r>
    </w:p>
    <w:p w14:paraId="6266E0B9" w14:textId="2DAEA110" w:rsidR="00755E50" w:rsidRPr="00082209" w:rsidRDefault="00D62CAC" w:rsidP="00733591">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denikalarm.cz</w:t>
      </w:r>
    </w:p>
    <w:p w14:paraId="1FC7FB5E"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aktualne.cz</w:t>
      </w:r>
    </w:p>
    <w:p w14:paraId="5602F6AD"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blisty.cz</w:t>
      </w:r>
    </w:p>
    <w:p w14:paraId="4ABE2729"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casopisargument.cz</w:t>
      </w:r>
    </w:p>
    <w:p w14:paraId="7BF12157"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ceska-justice.cz</w:t>
      </w:r>
    </w:p>
    <w:p w14:paraId="6C98F173"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cnn.iprima.cz</w:t>
      </w:r>
    </w:p>
    <w:p w14:paraId="4273C9E1" w14:textId="60515B6D" w:rsidR="00755E50"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ct24.cz</w:t>
      </w:r>
    </w:p>
    <w:p w14:paraId="2C2D610E" w14:textId="415C4955" w:rsidR="00A863D0" w:rsidRPr="00082209" w:rsidRDefault="00D62CAC" w:rsidP="00A863D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ct24.ceskatelevize.cz</w:t>
      </w:r>
    </w:p>
    <w:p w14:paraId="6F149560"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denikn.cz</w:t>
      </w:r>
    </w:p>
    <w:p w14:paraId="03B37F83"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denik.cz</w:t>
      </w:r>
    </w:p>
    <w:p w14:paraId="182F6CFB"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denikreferendum.cz</w:t>
      </w:r>
    </w:p>
    <w:p w14:paraId="6E7488FC"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e15.cz</w:t>
      </w:r>
    </w:p>
    <w:p w14:paraId="07B82768"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echo24.cz</w:t>
      </w:r>
    </w:p>
    <w:p w14:paraId="3ECC7E00"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ekolist.cz</w:t>
      </w:r>
    </w:p>
    <w:p w14:paraId="460A88D6"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ekonomickydenik.cz</w:t>
      </w:r>
    </w:p>
    <w:p w14:paraId="1D30547C"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lastRenderedPageBreak/>
        <w:t>euractiv.cz</w:t>
      </w:r>
    </w:p>
    <w:p w14:paraId="6225CB3F" w14:textId="131AB298" w:rsidR="00755E50"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euro.cz</w:t>
      </w:r>
    </w:p>
    <w:p w14:paraId="5F0E4CED" w14:textId="77777777" w:rsidR="007E189A" w:rsidRDefault="00D62CAC" w:rsidP="007E189A">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hrot24.cz</w:t>
      </w:r>
    </w:p>
    <w:p w14:paraId="1E571227" w14:textId="77777777" w:rsidR="008B30BD"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finmag.</w:t>
      </w:r>
      <w:r>
        <w:rPr>
          <w:rFonts w:cs="Arial"/>
          <w:szCs w:val="20"/>
        </w:rPr>
        <w:t>cz</w:t>
      </w:r>
    </w:p>
    <w:p w14:paraId="30CE07F2"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forum24.cz</w:t>
      </w:r>
    </w:p>
    <w:p w14:paraId="6B1396C5"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h7o.cz</w:t>
      </w:r>
    </w:p>
    <w:p w14:paraId="698BE4D2"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hlidacipes.org</w:t>
      </w:r>
    </w:p>
    <w:p w14:paraId="36D643CD"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info.cz</w:t>
      </w:r>
    </w:p>
    <w:p w14:paraId="54F3DE72"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idnes.cz</w:t>
      </w:r>
    </w:p>
    <w:p w14:paraId="2AA9A67D"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ihned.cz</w:t>
      </w:r>
    </w:p>
    <w:p w14:paraId="4964D28A"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isport.cz</w:t>
      </w:r>
    </w:p>
    <w:p w14:paraId="3BEDDCC3"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lidovky.cz</w:t>
      </w:r>
    </w:p>
    <w:p w14:paraId="2F3AFC82"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lupa.cz</w:t>
      </w:r>
    </w:p>
    <w:p w14:paraId="04F5CEA3"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mam.cz</w:t>
      </w:r>
    </w:p>
    <w:p w14:paraId="6504FAA9"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mediar.cz</w:t>
      </w:r>
    </w:p>
    <w:p w14:paraId="0B110F1F"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mediaguru.cz</w:t>
      </w:r>
    </w:p>
    <w:p w14:paraId="287DD70E"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novinky.cz</w:t>
      </w:r>
    </w:p>
    <w:p w14:paraId="7EAFEFCD" w14:textId="07D83325" w:rsidR="00755E50"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parlamentnilisty.cz</w:t>
      </w:r>
    </w:p>
    <w:p w14:paraId="73B05ADC" w14:textId="77777777" w:rsidR="007E189A" w:rsidRPr="00082209" w:rsidRDefault="00D62CAC" w:rsidP="007E189A">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penize.cz</w:t>
      </w:r>
    </w:p>
    <w:p w14:paraId="3D3C5156" w14:textId="2096C9F8" w:rsidR="007E189A" w:rsidRDefault="00D62CAC" w:rsidP="007E189A">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reportermagazin.cz</w:t>
      </w:r>
    </w:p>
    <w:p w14:paraId="3E8F82C2" w14:textId="7B8876A3"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radiotv.cz</w:t>
      </w:r>
    </w:p>
    <w:p w14:paraId="22982CE9" w14:textId="4927AD37" w:rsidR="00755E50"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reflex.cz</w:t>
      </w:r>
    </w:p>
    <w:p w14:paraId="122CEAD4" w14:textId="34F1E543" w:rsidR="00733591" w:rsidRPr="00082209" w:rsidRDefault="00D62CAC" w:rsidP="00733591">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refresher.cz</w:t>
      </w:r>
    </w:p>
    <w:p w14:paraId="42FFB7B8"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respekt.cz</w:t>
      </w:r>
    </w:p>
    <w:p w14:paraId="6737D5D9"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seznamzpravy.cz</w:t>
      </w:r>
    </w:p>
    <w:p w14:paraId="6413D506"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sport.cz</w:t>
      </w:r>
    </w:p>
    <w:p w14:paraId="67E0364C"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tyden.cz</w:t>
      </w:r>
    </w:p>
    <w:p w14:paraId="6F07A3BF" w14:textId="65046732" w:rsidR="00755E50" w:rsidRPr="00082209" w:rsidRDefault="00D62CAC" w:rsidP="007E189A">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zdopravy.cz</w:t>
      </w:r>
    </w:p>
    <w:p w14:paraId="1321C249" w14:textId="77777777" w:rsidR="00755E50" w:rsidRPr="00082209" w:rsidRDefault="00D62CAC" w:rsidP="00755E50">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zdravotnickydenik.cz</w:t>
      </w:r>
      <w:bookmarkStart w:id="2" w:name="bookmark14"/>
    </w:p>
    <w:p w14:paraId="11273394" w14:textId="77777777" w:rsidR="00755E50" w:rsidRPr="00755E50" w:rsidRDefault="00D62CAC" w:rsidP="00755E50">
      <w:pPr>
        <w:rPr>
          <w:b/>
          <w:u w:val="single"/>
        </w:rPr>
      </w:pPr>
      <w:r w:rsidRPr="00755E50">
        <w:rPr>
          <w:b/>
          <w:u w:val="single"/>
        </w:rPr>
        <w:t>Struktura výstupů</w:t>
      </w:r>
      <w:bookmarkEnd w:id="2"/>
    </w:p>
    <w:p w14:paraId="59BBFE96" w14:textId="23269C4B" w:rsidR="00CD1C16" w:rsidRDefault="00D62CAC" w:rsidP="00CD1C16">
      <w:pPr>
        <w:spacing w:line="256" w:lineRule="exact"/>
        <w:jc w:val="both"/>
        <w:rPr>
          <w:rFonts w:cs="Arial"/>
          <w:szCs w:val="20"/>
        </w:rPr>
      </w:pPr>
      <w:r w:rsidRPr="00082209">
        <w:rPr>
          <w:rFonts w:cs="Arial"/>
          <w:szCs w:val="20"/>
        </w:rPr>
        <w:t>Poskytovatel zajistí přístup do mediálního archivu na webové adrese, která je chráněná jménem a heslem.</w:t>
      </w:r>
      <w:r w:rsidR="001F5694">
        <w:rPr>
          <w:rFonts w:cs="Arial"/>
          <w:szCs w:val="20"/>
        </w:rPr>
        <w:t xml:space="preserve"> Počet </w:t>
      </w:r>
      <w:r w:rsidR="00974793">
        <w:rPr>
          <w:rFonts w:cs="Arial"/>
          <w:szCs w:val="20"/>
        </w:rPr>
        <w:t>oprávněný</w:t>
      </w:r>
      <w:r w:rsidR="0072315D">
        <w:rPr>
          <w:rFonts w:cs="Arial"/>
          <w:szCs w:val="20"/>
        </w:rPr>
        <w:t>ch</w:t>
      </w:r>
      <w:r w:rsidR="00974793">
        <w:rPr>
          <w:rFonts w:cs="Arial"/>
          <w:szCs w:val="20"/>
        </w:rPr>
        <w:t xml:space="preserve"> osob a jejich totožnost </w:t>
      </w:r>
      <w:r w:rsidR="001F5694">
        <w:rPr>
          <w:rFonts w:cs="Arial"/>
          <w:szCs w:val="20"/>
        </w:rPr>
        <w:t>určí objednatel.</w:t>
      </w:r>
      <w:r w:rsidRPr="00082209">
        <w:rPr>
          <w:rFonts w:cs="Arial"/>
          <w:szCs w:val="20"/>
        </w:rPr>
        <w:t xml:space="preserve"> Oprávněné osoby ČRo budou mít do systému vlastní přihlašovací údaje</w:t>
      </w:r>
      <w:r w:rsidR="001F5694">
        <w:rPr>
          <w:rFonts w:cs="Arial"/>
          <w:szCs w:val="20"/>
        </w:rPr>
        <w:t>.</w:t>
      </w:r>
    </w:p>
    <w:p w14:paraId="0EE1491E" w14:textId="77777777" w:rsidR="00CD1C16" w:rsidRDefault="00CD1C16" w:rsidP="00CD1C16">
      <w:pPr>
        <w:spacing w:line="256" w:lineRule="exact"/>
        <w:jc w:val="both"/>
        <w:rPr>
          <w:rFonts w:cs="Arial"/>
          <w:szCs w:val="20"/>
        </w:rPr>
      </w:pPr>
    </w:p>
    <w:p w14:paraId="76F10FB5" w14:textId="62DB3731" w:rsidR="00CD1C16" w:rsidRPr="00082209" w:rsidRDefault="00D62CAC" w:rsidP="00CD1C16">
      <w:pPr>
        <w:spacing w:line="256" w:lineRule="exact"/>
        <w:jc w:val="both"/>
        <w:rPr>
          <w:rFonts w:cs="Arial"/>
          <w:szCs w:val="20"/>
        </w:rPr>
      </w:pPr>
      <w:r w:rsidRPr="00082209">
        <w:rPr>
          <w:rFonts w:cs="Arial"/>
          <w:szCs w:val="20"/>
        </w:rPr>
        <w:t>Poskytovatel se zavazuje umožnit přístup do online aplikace oprávněným osobám objednatele na základě originálních přístupových údajů</w:t>
      </w:r>
    </w:p>
    <w:p w14:paraId="02667B0E" w14:textId="77777777" w:rsidR="00CD1C16" w:rsidRDefault="00CD1C16" w:rsidP="00CD1C16">
      <w:pPr>
        <w:rPr>
          <w:rFonts w:cs="Arial"/>
          <w:szCs w:val="20"/>
        </w:rPr>
      </w:pPr>
    </w:p>
    <w:p w14:paraId="7B3AA15D" w14:textId="2855E608" w:rsidR="00CD1C16" w:rsidRPr="00082209" w:rsidRDefault="00D62CAC" w:rsidP="00CD1C16">
      <w:pPr>
        <w:rPr>
          <w:rFonts w:cs="Arial"/>
          <w:szCs w:val="20"/>
        </w:rPr>
      </w:pPr>
      <w:proofErr w:type="gramStart"/>
      <w:r w:rsidRPr="00082209">
        <w:rPr>
          <w:rFonts w:cs="Arial"/>
          <w:szCs w:val="20"/>
        </w:rPr>
        <w:t>Url:   </w:t>
      </w:r>
      <w:proofErr w:type="gramEnd"/>
      <w:r w:rsidRPr="00082209">
        <w:rPr>
          <w:rFonts w:cs="Arial"/>
          <w:szCs w:val="20"/>
        </w:rPr>
        <w:t xml:space="preserve">    </w:t>
      </w:r>
      <w:r w:rsidRPr="00082209">
        <w:rPr>
          <w:rFonts w:cs="Arial"/>
          <w:szCs w:val="20"/>
        </w:rPr>
        <w:tab/>
      </w:r>
      <w:r w:rsidRPr="00082209">
        <w:rPr>
          <w:rFonts w:cs="Arial"/>
          <w:szCs w:val="20"/>
        </w:rPr>
        <w:tab/>
      </w:r>
      <w:r w:rsidRPr="00082209">
        <w:rPr>
          <w:rFonts w:cs="Arial"/>
          <w:b/>
          <w:szCs w:val="20"/>
          <w:highlight w:val="yellow"/>
        </w:rPr>
        <w:t>[DOPLNIT]</w:t>
      </w:r>
    </w:p>
    <w:p w14:paraId="134D6739" w14:textId="77777777" w:rsidR="00CD1C16" w:rsidRPr="00082209" w:rsidRDefault="00D62CAC" w:rsidP="00CD1C16">
      <w:pPr>
        <w:rPr>
          <w:rFonts w:cs="Arial"/>
          <w:szCs w:val="20"/>
        </w:rPr>
      </w:pPr>
      <w:r w:rsidRPr="00082209">
        <w:rPr>
          <w:rFonts w:cs="Arial"/>
          <w:szCs w:val="20"/>
        </w:rPr>
        <w:t>Jméno:</w:t>
      </w:r>
      <w:r w:rsidRPr="00082209">
        <w:rPr>
          <w:rFonts w:cs="Arial"/>
          <w:szCs w:val="20"/>
        </w:rPr>
        <w:tab/>
      </w:r>
      <w:r w:rsidRPr="00082209">
        <w:rPr>
          <w:rFonts w:cs="Arial"/>
          <w:szCs w:val="20"/>
        </w:rPr>
        <w:tab/>
      </w:r>
      <w:r w:rsidRPr="00082209">
        <w:rPr>
          <w:rFonts w:cs="Arial"/>
          <w:b/>
          <w:szCs w:val="20"/>
          <w:highlight w:val="yellow"/>
        </w:rPr>
        <w:t>[DOPLNIT]</w:t>
      </w:r>
    </w:p>
    <w:p w14:paraId="1B7DA1B1" w14:textId="77777777" w:rsidR="00CD1C16" w:rsidRPr="00082209" w:rsidRDefault="00D62CAC" w:rsidP="00CD1C16">
      <w:pPr>
        <w:rPr>
          <w:rFonts w:cs="Arial"/>
          <w:szCs w:val="20"/>
        </w:rPr>
      </w:pPr>
      <w:r w:rsidRPr="00082209">
        <w:rPr>
          <w:rFonts w:cs="Arial"/>
          <w:szCs w:val="20"/>
        </w:rPr>
        <w:t>Heslo:</w:t>
      </w:r>
      <w:r w:rsidRPr="00082209">
        <w:rPr>
          <w:rFonts w:cs="Arial"/>
          <w:szCs w:val="20"/>
        </w:rPr>
        <w:tab/>
      </w:r>
      <w:r w:rsidRPr="00082209">
        <w:rPr>
          <w:rFonts w:cs="Arial"/>
          <w:szCs w:val="20"/>
        </w:rPr>
        <w:tab/>
      </w:r>
      <w:r>
        <w:rPr>
          <w:rFonts w:cs="Arial"/>
          <w:szCs w:val="20"/>
        </w:rPr>
        <w:tab/>
      </w:r>
      <w:r w:rsidRPr="00082209">
        <w:rPr>
          <w:rFonts w:cs="Arial"/>
          <w:b/>
          <w:szCs w:val="20"/>
          <w:highlight w:val="yellow"/>
        </w:rPr>
        <w:t>[DOPLNIT]</w:t>
      </w:r>
    </w:p>
    <w:p w14:paraId="133F228D" w14:textId="77777777" w:rsidR="00CD1C16" w:rsidRPr="00082209" w:rsidRDefault="00CD1C16" w:rsidP="00755E50">
      <w:pPr>
        <w:spacing w:line="256" w:lineRule="exact"/>
        <w:jc w:val="both"/>
        <w:rPr>
          <w:rFonts w:cs="Arial"/>
          <w:szCs w:val="20"/>
        </w:rPr>
      </w:pPr>
    </w:p>
    <w:p w14:paraId="1A287D9A" w14:textId="77777777" w:rsidR="00755E50" w:rsidRPr="00082209" w:rsidRDefault="00755E50" w:rsidP="00755E50">
      <w:pPr>
        <w:rPr>
          <w:rFonts w:cs="Arial"/>
          <w:szCs w:val="20"/>
        </w:rPr>
      </w:pPr>
    </w:p>
    <w:p w14:paraId="1E6743FB" w14:textId="77777777" w:rsidR="00755E50" w:rsidRPr="00082209" w:rsidRDefault="00D62CAC" w:rsidP="00755E50">
      <w:pPr>
        <w:rPr>
          <w:rFonts w:cs="Arial"/>
          <w:b/>
          <w:szCs w:val="20"/>
          <w:u w:val="single"/>
        </w:rPr>
      </w:pPr>
      <w:r w:rsidRPr="00082209">
        <w:rPr>
          <w:rFonts w:cs="Arial"/>
          <w:b/>
          <w:szCs w:val="20"/>
          <w:u w:val="single"/>
        </w:rPr>
        <w:t>Technické parametry:</w:t>
      </w:r>
    </w:p>
    <w:p w14:paraId="7AA7AF26" w14:textId="77777777" w:rsidR="00755E50" w:rsidRPr="00082209" w:rsidRDefault="00D62CAC" w:rsidP="00755E50">
      <w:pPr>
        <w:spacing w:line="280" w:lineRule="atLeast"/>
        <w:jc w:val="both"/>
        <w:rPr>
          <w:rFonts w:cs="Arial"/>
          <w:szCs w:val="20"/>
        </w:rPr>
      </w:pPr>
      <w:r w:rsidRPr="00082209">
        <w:rPr>
          <w:rFonts w:cs="Arial"/>
          <w:szCs w:val="20"/>
        </w:rPr>
        <w:t>Aplikace, software či webové rozhraní musí umět výstupy archivu zobrazit, třídit a jejich libovolné množství exportovat do samostatných souborů (podpora alespoň dvou z formátů *doc, *</w:t>
      </w:r>
      <w:proofErr w:type="spellStart"/>
      <w:r w:rsidRPr="00082209">
        <w:rPr>
          <w:rFonts w:cs="Arial"/>
          <w:szCs w:val="20"/>
        </w:rPr>
        <w:t>pdf</w:t>
      </w:r>
      <w:proofErr w:type="spellEnd"/>
      <w:r w:rsidRPr="00082209">
        <w:rPr>
          <w:rFonts w:cs="Arial"/>
          <w:szCs w:val="20"/>
        </w:rPr>
        <w:t>, *</w:t>
      </w:r>
      <w:proofErr w:type="spellStart"/>
      <w:r w:rsidRPr="00082209">
        <w:rPr>
          <w:rFonts w:cs="Arial"/>
          <w:szCs w:val="20"/>
        </w:rPr>
        <w:t>html</w:t>
      </w:r>
      <w:proofErr w:type="spellEnd"/>
      <w:r w:rsidRPr="00082209">
        <w:rPr>
          <w:rFonts w:cs="Arial"/>
          <w:szCs w:val="20"/>
        </w:rPr>
        <w:t>, *</w:t>
      </w:r>
      <w:proofErr w:type="spellStart"/>
      <w:r w:rsidRPr="00082209">
        <w:rPr>
          <w:rFonts w:cs="Arial"/>
          <w:szCs w:val="20"/>
        </w:rPr>
        <w:t>txt</w:t>
      </w:r>
      <w:proofErr w:type="spellEnd"/>
      <w:r w:rsidRPr="00082209">
        <w:rPr>
          <w:rFonts w:cs="Arial"/>
          <w:szCs w:val="20"/>
        </w:rPr>
        <w:t>). Výsledné exportované soubory obsahují plné znění článků s vyznačenými klíčovými slovy.</w:t>
      </w:r>
    </w:p>
    <w:p w14:paraId="0DF74323" w14:textId="77777777" w:rsidR="00755E50" w:rsidRPr="00082209" w:rsidRDefault="00755E50" w:rsidP="00755E50">
      <w:pPr>
        <w:spacing w:line="280" w:lineRule="atLeast"/>
        <w:jc w:val="both"/>
        <w:rPr>
          <w:rFonts w:cs="Arial"/>
          <w:szCs w:val="20"/>
        </w:rPr>
      </w:pPr>
    </w:p>
    <w:p w14:paraId="61D752C8" w14:textId="77777777" w:rsidR="00755E50" w:rsidRPr="00082209" w:rsidRDefault="00D62CAC" w:rsidP="00755E50">
      <w:pPr>
        <w:spacing w:line="280" w:lineRule="atLeast"/>
        <w:jc w:val="both"/>
        <w:rPr>
          <w:rFonts w:cs="Arial"/>
          <w:szCs w:val="20"/>
        </w:rPr>
      </w:pPr>
      <w:r w:rsidRPr="00082209">
        <w:rPr>
          <w:rFonts w:cs="Arial"/>
          <w:szCs w:val="20"/>
        </w:rPr>
        <w:t xml:space="preserve">Každý článek obsahuje nezbytné bibliografické údaje, kterými jsou: název článku, jméno či zkratka autora článku, periodikum, ve kterém byl publikován, u elektronických médií čas </w:t>
      </w:r>
      <w:r w:rsidRPr="00082209">
        <w:rPr>
          <w:rFonts w:cs="Arial"/>
          <w:szCs w:val="20"/>
        </w:rPr>
        <w:lastRenderedPageBreak/>
        <w:t>publikace, strana, na které byl v tištěných médiích uveřejněn, rubrika, ve které byl v tištěných a elektronických médiích publikován, u elektronických médií funkční URL odkaz.</w:t>
      </w:r>
    </w:p>
    <w:p w14:paraId="1C8F9DEC" w14:textId="77777777" w:rsidR="00755E50" w:rsidRPr="00082209" w:rsidRDefault="00755E50" w:rsidP="00755E50">
      <w:pPr>
        <w:pStyle w:val="Zkladntext21"/>
        <w:shd w:val="clear" w:color="auto" w:fill="auto"/>
        <w:spacing w:after="240" w:line="281" w:lineRule="exact"/>
        <w:ind w:firstLine="0"/>
        <w:jc w:val="both"/>
        <w:rPr>
          <w:lang w:eastAsia="cs-CZ" w:bidi="cs-CZ"/>
        </w:rPr>
      </w:pPr>
    </w:p>
    <w:p w14:paraId="4CAA235A" w14:textId="77777777" w:rsidR="00755E50" w:rsidRPr="00082209" w:rsidRDefault="00D62CAC" w:rsidP="00755E50">
      <w:pPr>
        <w:pStyle w:val="Zkladntext21"/>
        <w:shd w:val="clear" w:color="auto" w:fill="auto"/>
        <w:spacing w:after="240" w:line="281" w:lineRule="exact"/>
        <w:ind w:firstLine="0"/>
        <w:jc w:val="both"/>
        <w:rPr>
          <w:lang w:eastAsia="cs-CZ" w:bidi="cs-CZ"/>
        </w:rPr>
      </w:pPr>
      <w:r w:rsidRPr="00082209">
        <w:rPr>
          <w:lang w:eastAsia="cs-CZ" w:bidi="cs-CZ"/>
        </w:rPr>
        <w:t>Archiv musí obsahovat nástroje vyhledávání, které umožní vyhledávat podle:</w:t>
      </w:r>
    </w:p>
    <w:p w14:paraId="361B0B83" w14:textId="77777777" w:rsidR="00755E50" w:rsidRPr="00082209" w:rsidRDefault="00D62CAC" w:rsidP="00755E50">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zdroje</w:t>
      </w:r>
    </w:p>
    <w:p w14:paraId="469575EF" w14:textId="77777777" w:rsidR="00755E50" w:rsidRPr="00082209" w:rsidRDefault="00D62CAC" w:rsidP="00755E50">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názvu článku</w:t>
      </w:r>
    </w:p>
    <w:p w14:paraId="6EDA2764" w14:textId="77777777" w:rsidR="00755E50" w:rsidRPr="00082209" w:rsidRDefault="00D62CAC" w:rsidP="00755E50">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data publikování článku / odvysílání pořadu</w:t>
      </w:r>
    </w:p>
    <w:p w14:paraId="422611CD" w14:textId="77777777" w:rsidR="00755E50" w:rsidRPr="00082209" w:rsidRDefault="00D62CAC" w:rsidP="00755E50">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autora</w:t>
      </w:r>
    </w:p>
    <w:p w14:paraId="4985C3A8" w14:textId="77777777" w:rsidR="00755E50" w:rsidRPr="00082209" w:rsidRDefault="00D62CAC" w:rsidP="00755E50">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názvu pořadu/rubriky</w:t>
      </w:r>
    </w:p>
    <w:p w14:paraId="2BAFEA3C" w14:textId="77777777" w:rsidR="00755E50" w:rsidRPr="00082209" w:rsidRDefault="00755E50" w:rsidP="00755E50">
      <w:pPr>
        <w:spacing w:line="280" w:lineRule="atLeast"/>
        <w:jc w:val="both"/>
        <w:rPr>
          <w:rFonts w:cs="Arial"/>
          <w:szCs w:val="20"/>
        </w:rPr>
      </w:pPr>
    </w:p>
    <w:p w14:paraId="44AA260B" w14:textId="6E84BB53" w:rsidR="00F978D0" w:rsidRPr="00D14CA3" w:rsidRDefault="00D62CAC" w:rsidP="00D14CA3">
      <w:pPr>
        <w:spacing w:line="280" w:lineRule="atLeast"/>
        <w:jc w:val="both"/>
        <w:rPr>
          <w:rStyle w:val="Siln"/>
          <w:rFonts w:cs="Arial"/>
          <w:b w:val="0"/>
          <w:bCs w:val="0"/>
          <w:szCs w:val="20"/>
        </w:rPr>
      </w:pPr>
      <w:r w:rsidRPr="00082209">
        <w:rPr>
          <w:rFonts w:cs="Arial"/>
          <w:szCs w:val="20"/>
        </w:rPr>
        <w:t xml:space="preserve">Služba musí být plně funkční na následujících internetových prohlížečích a operačních systémech osobních počítačů, včetně mobilních zařízení: aktuálně nejvyšší verze (plus 2 předchozí verze) internetových prohlížečů Chrome, </w:t>
      </w:r>
      <w:proofErr w:type="spellStart"/>
      <w:r w:rsidRPr="00082209">
        <w:rPr>
          <w:rFonts w:cs="Arial"/>
          <w:szCs w:val="20"/>
        </w:rPr>
        <w:t>Firefox</w:t>
      </w:r>
      <w:proofErr w:type="spellEnd"/>
      <w:r w:rsidRPr="00082209">
        <w:rPr>
          <w:rFonts w:cs="Arial"/>
          <w:szCs w:val="20"/>
        </w:rPr>
        <w:t xml:space="preserve">, MS </w:t>
      </w:r>
      <w:proofErr w:type="spellStart"/>
      <w:r w:rsidRPr="00082209">
        <w:rPr>
          <w:rFonts w:cs="Arial"/>
          <w:szCs w:val="20"/>
        </w:rPr>
        <w:t>Edge</w:t>
      </w:r>
      <w:proofErr w:type="spellEnd"/>
      <w:r w:rsidRPr="00082209">
        <w:rPr>
          <w:rFonts w:cs="Arial"/>
          <w:szCs w:val="20"/>
        </w:rPr>
        <w:t>, Internet Explorer, Opera a Safari (alespoň 4 z uvedených). Přístupy budou umožněny i z pevných a mobilních zařízení s nejnovějším operačním systémem MS Windows, IOS a Android. V dalších letech poskytování služby je poskytovatel povinen zajistit funkčnost přístupu ze zařízení s aktuálně nejvyšší verzí OS MS Windows, IOS a Android do 2 kalendářních měsíců od zveřejnění nejvyšší verze těchto operačních systémů a je povinen udržovat funkčnost přístupu i pro předchozí 2 verze těchto operačních systémů.</w:t>
      </w:r>
    </w:p>
    <w:sectPr w:rsidR="00F978D0" w:rsidRPr="00D14CA3"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8F71E" w14:textId="77777777" w:rsidR="00B439BB" w:rsidRDefault="00B439BB">
      <w:pPr>
        <w:spacing w:line="240" w:lineRule="auto"/>
      </w:pPr>
      <w:r>
        <w:separator/>
      </w:r>
    </w:p>
  </w:endnote>
  <w:endnote w:type="continuationSeparator" w:id="0">
    <w:p w14:paraId="489AB450" w14:textId="77777777" w:rsidR="00B439BB" w:rsidRDefault="00B439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BDC14" w14:textId="77777777" w:rsidR="00491D39" w:rsidRDefault="00D62CAC">
    <w:pPr>
      <w:pStyle w:val="Zpat"/>
    </w:pPr>
    <w:r>
      <w:rPr>
        <w:noProof/>
        <w:lang w:eastAsia="cs-CZ"/>
      </w:rPr>
      <mc:AlternateContent>
        <mc:Choice Requires="wps">
          <w:drawing>
            <wp:anchor distT="0" distB="0" distL="114300" distR="114300" simplePos="0" relativeHeight="251655680" behindDoc="0" locked="0" layoutInCell="1" allowOverlap="1" wp14:anchorId="3A3AB18B" wp14:editId="78BA0705">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A10E80" w14:textId="141A666F" w:rsidR="00491D39" w:rsidRPr="00727BE2" w:rsidRDefault="00B439B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62CAC" w:rsidRPr="00727BE2">
                                <w:rPr>
                                  <w:rStyle w:val="slostrnky"/>
                                </w:rPr>
                                <w:fldChar w:fldCharType="begin"/>
                              </w:r>
                              <w:r w:rsidR="00D62CAC" w:rsidRPr="00727BE2">
                                <w:rPr>
                                  <w:rStyle w:val="slostrnky"/>
                                </w:rPr>
                                <w:instrText xml:space="preserve"> PAGE   \* MERGEFORMAT </w:instrText>
                              </w:r>
                              <w:r w:rsidR="00D62CAC" w:rsidRPr="00727BE2">
                                <w:rPr>
                                  <w:rStyle w:val="slostrnky"/>
                                </w:rPr>
                                <w:fldChar w:fldCharType="separate"/>
                              </w:r>
                              <w:r w:rsidR="00363D5D">
                                <w:rPr>
                                  <w:rStyle w:val="slostrnky"/>
                                  <w:noProof/>
                                </w:rPr>
                                <w:t>8</w:t>
                              </w:r>
                              <w:r w:rsidR="00D62CAC" w:rsidRPr="00727BE2">
                                <w:rPr>
                                  <w:rStyle w:val="slostrnky"/>
                                </w:rPr>
                                <w:fldChar w:fldCharType="end"/>
                              </w:r>
                              <w:r w:rsidR="00D62CAC" w:rsidRPr="00727BE2">
                                <w:rPr>
                                  <w:rStyle w:val="slostrnky"/>
                                </w:rPr>
                                <w:t xml:space="preserve"> / </w:t>
                              </w:r>
                              <w:r>
                                <w:fldChar w:fldCharType="begin"/>
                              </w:r>
                              <w:r>
                                <w:instrText xml:space="preserve"> NUMPAGES   \* MERGEFORMAT </w:instrText>
                              </w:r>
                              <w:r>
                                <w:fldChar w:fldCharType="separate"/>
                              </w:r>
                              <w:bookmarkStart w:id="3" w:name="_GoBack"/>
                              <w:ins w:id="4" w:author="Kubišová Zuzana" w:date="2025-11-07T13:35:00Z">
                                <w:r w:rsidR="00363D5D" w:rsidRPr="00363D5D">
                                  <w:rPr>
                                    <w:rStyle w:val="slostrnky"/>
                                    <w:noProof/>
                                    <w:rPrChange w:id="5" w:author="Kubišová Zuzana" w:date="2025-11-07T13:35:00Z">
                                      <w:rPr/>
                                    </w:rPrChange>
                                  </w:rPr>
                                  <w:t>16</w:t>
                                </w:r>
                              </w:ins>
                              <w:bookmarkEnd w:id="3"/>
                              <w:del w:id="6" w:author="Kubišová Zuzana" w:date="2025-11-06T15:03:00Z">
                                <w:r w:rsidR="006376D5" w:rsidRPr="006376D5">
                                  <w:rPr>
                                    <w:rStyle w:val="slostrnky"/>
                                    <w:noProof/>
                                  </w:rPr>
                                  <w:delText>16</w:delText>
                                </w:r>
                              </w:del>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A3AB18B"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55A10E80" w14:textId="141A666F" w:rsidR="00491D39" w:rsidRPr="00727BE2" w:rsidRDefault="00B439B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62CAC" w:rsidRPr="00727BE2">
                          <w:rPr>
                            <w:rStyle w:val="slostrnky"/>
                          </w:rPr>
                          <w:fldChar w:fldCharType="begin"/>
                        </w:r>
                        <w:r w:rsidR="00D62CAC" w:rsidRPr="00727BE2">
                          <w:rPr>
                            <w:rStyle w:val="slostrnky"/>
                          </w:rPr>
                          <w:instrText xml:space="preserve"> PAGE   \* MERGEFORMAT </w:instrText>
                        </w:r>
                        <w:r w:rsidR="00D62CAC" w:rsidRPr="00727BE2">
                          <w:rPr>
                            <w:rStyle w:val="slostrnky"/>
                          </w:rPr>
                          <w:fldChar w:fldCharType="separate"/>
                        </w:r>
                        <w:r w:rsidR="00363D5D">
                          <w:rPr>
                            <w:rStyle w:val="slostrnky"/>
                            <w:noProof/>
                          </w:rPr>
                          <w:t>8</w:t>
                        </w:r>
                        <w:r w:rsidR="00D62CAC" w:rsidRPr="00727BE2">
                          <w:rPr>
                            <w:rStyle w:val="slostrnky"/>
                          </w:rPr>
                          <w:fldChar w:fldCharType="end"/>
                        </w:r>
                        <w:r w:rsidR="00D62CAC" w:rsidRPr="00727BE2">
                          <w:rPr>
                            <w:rStyle w:val="slostrnky"/>
                          </w:rPr>
                          <w:t xml:space="preserve"> / </w:t>
                        </w:r>
                        <w:r>
                          <w:fldChar w:fldCharType="begin"/>
                        </w:r>
                        <w:r>
                          <w:instrText xml:space="preserve"> NUMPAGES   \* MERGEFORMAT </w:instrText>
                        </w:r>
                        <w:r>
                          <w:fldChar w:fldCharType="separate"/>
                        </w:r>
                        <w:bookmarkStart w:id="7" w:name="_GoBack"/>
                        <w:ins w:id="8" w:author="Kubišová Zuzana" w:date="2025-11-07T13:35:00Z">
                          <w:r w:rsidR="00363D5D" w:rsidRPr="00363D5D">
                            <w:rPr>
                              <w:rStyle w:val="slostrnky"/>
                              <w:noProof/>
                              <w:rPrChange w:id="9" w:author="Kubišová Zuzana" w:date="2025-11-07T13:35:00Z">
                                <w:rPr/>
                              </w:rPrChange>
                            </w:rPr>
                            <w:t>16</w:t>
                          </w:r>
                        </w:ins>
                        <w:bookmarkEnd w:id="7"/>
                        <w:del w:id="10" w:author="Kubišová Zuzana" w:date="2025-11-06T15:03:00Z">
                          <w:r w:rsidR="006376D5" w:rsidRPr="006376D5">
                            <w:rPr>
                              <w:rStyle w:val="slostrnky"/>
                              <w:noProof/>
                            </w:rPr>
                            <w:delText>16</w:delText>
                          </w:r>
                        </w:del>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D5377" w14:textId="77777777" w:rsidR="00491D39" w:rsidRPr="00B5596D" w:rsidRDefault="00D62CAC" w:rsidP="00B5596D">
    <w:pPr>
      <w:pStyle w:val="Zpat"/>
    </w:pPr>
    <w:r>
      <w:rPr>
        <w:noProof/>
        <w:lang w:eastAsia="cs-CZ"/>
      </w:rPr>
      <mc:AlternateContent>
        <mc:Choice Requires="wps">
          <w:drawing>
            <wp:anchor distT="0" distB="0" distL="114300" distR="114300" simplePos="0" relativeHeight="251658752" behindDoc="0" locked="0" layoutInCell="1" allowOverlap="1" wp14:anchorId="057A3170" wp14:editId="3BC73A7A">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653EA0" w14:textId="62F3D760" w:rsidR="00491D39" w:rsidRPr="00727BE2" w:rsidRDefault="00B439B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62CAC" w:rsidRPr="00727BE2">
                                <w:rPr>
                                  <w:rStyle w:val="slostrnky"/>
                                </w:rPr>
                                <w:fldChar w:fldCharType="begin"/>
                              </w:r>
                              <w:r w:rsidR="00D62CAC" w:rsidRPr="00727BE2">
                                <w:rPr>
                                  <w:rStyle w:val="slostrnky"/>
                                </w:rPr>
                                <w:instrText xml:space="preserve"> PAGE   \* MERGEFORMAT </w:instrText>
                              </w:r>
                              <w:r w:rsidR="00D62CAC" w:rsidRPr="00727BE2">
                                <w:rPr>
                                  <w:rStyle w:val="slostrnky"/>
                                </w:rPr>
                                <w:fldChar w:fldCharType="separate"/>
                              </w:r>
                              <w:r w:rsidR="00363D5D">
                                <w:rPr>
                                  <w:rStyle w:val="slostrnky"/>
                                  <w:noProof/>
                                </w:rPr>
                                <w:t>1</w:t>
                              </w:r>
                              <w:r w:rsidR="00D62CAC" w:rsidRPr="00727BE2">
                                <w:rPr>
                                  <w:rStyle w:val="slostrnky"/>
                                </w:rPr>
                                <w:fldChar w:fldCharType="end"/>
                              </w:r>
                              <w:r w:rsidR="00D62CAC" w:rsidRPr="00727BE2">
                                <w:rPr>
                                  <w:rStyle w:val="slostrnky"/>
                                </w:rPr>
                                <w:t xml:space="preserve"> / </w:t>
                              </w:r>
                              <w:r>
                                <w:fldChar w:fldCharType="begin"/>
                              </w:r>
                              <w:r>
                                <w:instrText xml:space="preserve"> NUMPAGES   \* MERGEFORMAT </w:instrText>
                              </w:r>
                              <w:r>
                                <w:fldChar w:fldCharType="separate"/>
                              </w:r>
                              <w:ins w:id="11" w:author="Kubišová Zuzana" w:date="2025-11-07T13:35:00Z">
                                <w:r w:rsidR="00363D5D" w:rsidRPr="00363D5D">
                                  <w:rPr>
                                    <w:rStyle w:val="slostrnky"/>
                                    <w:noProof/>
                                    <w:rPrChange w:id="12" w:author="Kubišová Zuzana" w:date="2025-11-07T13:35:00Z">
                                      <w:rPr/>
                                    </w:rPrChange>
                                  </w:rPr>
                                  <w:t>16</w:t>
                                </w:r>
                              </w:ins>
                              <w:del w:id="13" w:author="Kubišová Zuzana" w:date="2025-11-06T15:03:00Z">
                                <w:r w:rsidR="006376D5" w:rsidRPr="006376D5">
                                  <w:rPr>
                                    <w:rStyle w:val="slostrnky"/>
                                    <w:noProof/>
                                  </w:rPr>
                                  <w:delText>16</w:delText>
                                </w:r>
                              </w:del>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57A3170"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6D653EA0" w14:textId="62F3D760" w:rsidR="00491D39" w:rsidRPr="00727BE2" w:rsidRDefault="00B439B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62CAC" w:rsidRPr="00727BE2">
                          <w:rPr>
                            <w:rStyle w:val="slostrnky"/>
                          </w:rPr>
                          <w:fldChar w:fldCharType="begin"/>
                        </w:r>
                        <w:r w:rsidR="00D62CAC" w:rsidRPr="00727BE2">
                          <w:rPr>
                            <w:rStyle w:val="slostrnky"/>
                          </w:rPr>
                          <w:instrText xml:space="preserve"> PAGE   \* MERGEFORMAT </w:instrText>
                        </w:r>
                        <w:r w:rsidR="00D62CAC" w:rsidRPr="00727BE2">
                          <w:rPr>
                            <w:rStyle w:val="slostrnky"/>
                          </w:rPr>
                          <w:fldChar w:fldCharType="separate"/>
                        </w:r>
                        <w:r w:rsidR="00363D5D">
                          <w:rPr>
                            <w:rStyle w:val="slostrnky"/>
                            <w:noProof/>
                          </w:rPr>
                          <w:t>1</w:t>
                        </w:r>
                        <w:r w:rsidR="00D62CAC" w:rsidRPr="00727BE2">
                          <w:rPr>
                            <w:rStyle w:val="slostrnky"/>
                          </w:rPr>
                          <w:fldChar w:fldCharType="end"/>
                        </w:r>
                        <w:r w:rsidR="00D62CAC" w:rsidRPr="00727BE2">
                          <w:rPr>
                            <w:rStyle w:val="slostrnky"/>
                          </w:rPr>
                          <w:t xml:space="preserve"> / </w:t>
                        </w:r>
                        <w:r>
                          <w:fldChar w:fldCharType="begin"/>
                        </w:r>
                        <w:r>
                          <w:instrText xml:space="preserve"> NUMPAGES   \* MERGEFORMAT </w:instrText>
                        </w:r>
                        <w:r>
                          <w:fldChar w:fldCharType="separate"/>
                        </w:r>
                        <w:ins w:id="14" w:author="Kubišová Zuzana" w:date="2025-11-07T13:35:00Z">
                          <w:r w:rsidR="00363D5D" w:rsidRPr="00363D5D">
                            <w:rPr>
                              <w:rStyle w:val="slostrnky"/>
                              <w:noProof/>
                              <w:rPrChange w:id="15" w:author="Kubišová Zuzana" w:date="2025-11-07T13:35:00Z">
                                <w:rPr/>
                              </w:rPrChange>
                            </w:rPr>
                            <w:t>16</w:t>
                          </w:r>
                        </w:ins>
                        <w:del w:id="16" w:author="Kubišová Zuzana" w:date="2025-11-06T15:03:00Z">
                          <w:r w:rsidR="006376D5" w:rsidRPr="006376D5">
                            <w:rPr>
                              <w:rStyle w:val="slostrnky"/>
                              <w:noProof/>
                            </w:rPr>
                            <w:delText>16</w:delText>
                          </w:r>
                        </w:del>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36414" w14:textId="77777777" w:rsidR="00B439BB" w:rsidRDefault="00B439BB">
      <w:pPr>
        <w:spacing w:line="240" w:lineRule="auto"/>
      </w:pPr>
      <w:r>
        <w:separator/>
      </w:r>
    </w:p>
  </w:footnote>
  <w:footnote w:type="continuationSeparator" w:id="0">
    <w:p w14:paraId="6032621A" w14:textId="77777777" w:rsidR="00B439BB" w:rsidRDefault="00B439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00D76" w14:textId="77777777" w:rsidR="00491D39" w:rsidRDefault="00D62CAC">
    <w:pPr>
      <w:pStyle w:val="Zhlav"/>
    </w:pPr>
    <w:r>
      <w:rPr>
        <w:noProof/>
        <w:lang w:eastAsia="cs-CZ"/>
      </w:rPr>
      <w:drawing>
        <wp:anchor distT="0" distB="0" distL="114300" distR="114300" simplePos="0" relativeHeight="251659776" behindDoc="0" locked="1" layoutInCell="1" allowOverlap="1" wp14:anchorId="349CB88A" wp14:editId="7B6058C7">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D548F" w14:textId="77777777" w:rsidR="00491D39" w:rsidRDefault="00D62CAC"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13AC4FBE" wp14:editId="547BE87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E3A0274" w14:textId="77777777" w:rsidR="00491D39" w:rsidRPr="00321BCC" w:rsidRDefault="00D62CAC"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3AC4FB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4E3A0274" w14:textId="77777777" w:rsidR="00491D39" w:rsidRPr="00321BCC" w:rsidRDefault="00D62CAC"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3092F3A7" wp14:editId="109A2B42">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B5B35"/>
    <w:multiLevelType w:val="hybridMultilevel"/>
    <w:tmpl w:val="A942F68C"/>
    <w:lvl w:ilvl="0" w:tplc="3D8EC706">
      <w:start w:val="1"/>
      <w:numFmt w:val="decimal"/>
      <w:lvlText w:val="%1."/>
      <w:lvlJc w:val="left"/>
      <w:pPr>
        <w:ind w:left="1291" w:hanging="360"/>
      </w:pPr>
    </w:lvl>
    <w:lvl w:ilvl="1" w:tplc="DB20DC74" w:tentative="1">
      <w:start w:val="1"/>
      <w:numFmt w:val="lowerLetter"/>
      <w:lvlText w:val="%2."/>
      <w:lvlJc w:val="left"/>
      <w:pPr>
        <w:ind w:left="2011" w:hanging="360"/>
      </w:pPr>
    </w:lvl>
    <w:lvl w:ilvl="2" w:tplc="12386F02" w:tentative="1">
      <w:start w:val="1"/>
      <w:numFmt w:val="lowerRoman"/>
      <w:lvlText w:val="%3."/>
      <w:lvlJc w:val="right"/>
      <w:pPr>
        <w:ind w:left="2731" w:hanging="180"/>
      </w:pPr>
    </w:lvl>
    <w:lvl w:ilvl="3" w:tplc="1CA2B236" w:tentative="1">
      <w:start w:val="1"/>
      <w:numFmt w:val="decimal"/>
      <w:lvlText w:val="%4."/>
      <w:lvlJc w:val="left"/>
      <w:pPr>
        <w:ind w:left="3451" w:hanging="360"/>
      </w:pPr>
    </w:lvl>
    <w:lvl w:ilvl="4" w:tplc="5E0EAF34" w:tentative="1">
      <w:start w:val="1"/>
      <w:numFmt w:val="lowerLetter"/>
      <w:lvlText w:val="%5."/>
      <w:lvlJc w:val="left"/>
      <w:pPr>
        <w:ind w:left="4171" w:hanging="360"/>
      </w:pPr>
    </w:lvl>
    <w:lvl w:ilvl="5" w:tplc="D6BC8982" w:tentative="1">
      <w:start w:val="1"/>
      <w:numFmt w:val="lowerRoman"/>
      <w:lvlText w:val="%6."/>
      <w:lvlJc w:val="right"/>
      <w:pPr>
        <w:ind w:left="4891" w:hanging="180"/>
      </w:pPr>
    </w:lvl>
    <w:lvl w:ilvl="6" w:tplc="D206C6E4" w:tentative="1">
      <w:start w:val="1"/>
      <w:numFmt w:val="decimal"/>
      <w:lvlText w:val="%7."/>
      <w:lvlJc w:val="left"/>
      <w:pPr>
        <w:ind w:left="5611" w:hanging="360"/>
      </w:pPr>
    </w:lvl>
    <w:lvl w:ilvl="7" w:tplc="A9A49192" w:tentative="1">
      <w:start w:val="1"/>
      <w:numFmt w:val="lowerLetter"/>
      <w:lvlText w:val="%8."/>
      <w:lvlJc w:val="left"/>
      <w:pPr>
        <w:ind w:left="6331" w:hanging="360"/>
      </w:pPr>
    </w:lvl>
    <w:lvl w:ilvl="8" w:tplc="2C36831A" w:tentative="1">
      <w:start w:val="1"/>
      <w:numFmt w:val="lowerRoman"/>
      <w:lvlText w:val="%9."/>
      <w:lvlJc w:val="right"/>
      <w:pPr>
        <w:ind w:left="7051" w:hanging="180"/>
      </w:p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2C0433"/>
    <w:multiLevelType w:val="hybridMultilevel"/>
    <w:tmpl w:val="A0185E0C"/>
    <w:lvl w:ilvl="0" w:tplc="120A4D1C">
      <w:start w:val="1"/>
      <w:numFmt w:val="bullet"/>
      <w:lvlText w:val="-"/>
      <w:lvlJc w:val="left"/>
      <w:pPr>
        <w:ind w:left="720" w:hanging="360"/>
      </w:pPr>
      <w:rPr>
        <w:rFonts w:ascii="PMingLiU" w:eastAsia="PMingLiU" w:hAnsi="PMingLiU" w:hint="eastAsia"/>
      </w:rPr>
    </w:lvl>
    <w:lvl w:ilvl="1" w:tplc="8F5E85FA" w:tentative="1">
      <w:start w:val="1"/>
      <w:numFmt w:val="bullet"/>
      <w:lvlText w:val="o"/>
      <w:lvlJc w:val="left"/>
      <w:pPr>
        <w:ind w:left="1440" w:hanging="360"/>
      </w:pPr>
      <w:rPr>
        <w:rFonts w:ascii="Courier New" w:hAnsi="Courier New" w:cs="Courier New" w:hint="default"/>
      </w:rPr>
    </w:lvl>
    <w:lvl w:ilvl="2" w:tplc="26281782" w:tentative="1">
      <w:start w:val="1"/>
      <w:numFmt w:val="bullet"/>
      <w:lvlText w:val=""/>
      <w:lvlJc w:val="left"/>
      <w:pPr>
        <w:ind w:left="2160" w:hanging="360"/>
      </w:pPr>
      <w:rPr>
        <w:rFonts w:ascii="Wingdings" w:hAnsi="Wingdings" w:hint="default"/>
      </w:rPr>
    </w:lvl>
    <w:lvl w:ilvl="3" w:tplc="50C888AA" w:tentative="1">
      <w:start w:val="1"/>
      <w:numFmt w:val="bullet"/>
      <w:lvlText w:val=""/>
      <w:lvlJc w:val="left"/>
      <w:pPr>
        <w:ind w:left="2880" w:hanging="360"/>
      </w:pPr>
      <w:rPr>
        <w:rFonts w:ascii="Symbol" w:hAnsi="Symbol" w:hint="default"/>
      </w:rPr>
    </w:lvl>
    <w:lvl w:ilvl="4" w:tplc="7068D856" w:tentative="1">
      <w:start w:val="1"/>
      <w:numFmt w:val="bullet"/>
      <w:lvlText w:val="o"/>
      <w:lvlJc w:val="left"/>
      <w:pPr>
        <w:ind w:left="3600" w:hanging="360"/>
      </w:pPr>
      <w:rPr>
        <w:rFonts w:ascii="Courier New" w:hAnsi="Courier New" w:cs="Courier New" w:hint="default"/>
      </w:rPr>
    </w:lvl>
    <w:lvl w:ilvl="5" w:tplc="EF7AB66C" w:tentative="1">
      <w:start w:val="1"/>
      <w:numFmt w:val="bullet"/>
      <w:lvlText w:val=""/>
      <w:lvlJc w:val="left"/>
      <w:pPr>
        <w:ind w:left="4320" w:hanging="360"/>
      </w:pPr>
      <w:rPr>
        <w:rFonts w:ascii="Wingdings" w:hAnsi="Wingdings" w:hint="default"/>
      </w:rPr>
    </w:lvl>
    <w:lvl w:ilvl="6" w:tplc="059CB5A4" w:tentative="1">
      <w:start w:val="1"/>
      <w:numFmt w:val="bullet"/>
      <w:lvlText w:val=""/>
      <w:lvlJc w:val="left"/>
      <w:pPr>
        <w:ind w:left="5040" w:hanging="360"/>
      </w:pPr>
      <w:rPr>
        <w:rFonts w:ascii="Symbol" w:hAnsi="Symbol" w:hint="default"/>
      </w:rPr>
    </w:lvl>
    <w:lvl w:ilvl="7" w:tplc="F540358C" w:tentative="1">
      <w:start w:val="1"/>
      <w:numFmt w:val="bullet"/>
      <w:lvlText w:val="o"/>
      <w:lvlJc w:val="left"/>
      <w:pPr>
        <w:ind w:left="5760" w:hanging="360"/>
      </w:pPr>
      <w:rPr>
        <w:rFonts w:ascii="Courier New" w:hAnsi="Courier New" w:cs="Courier New" w:hint="default"/>
      </w:rPr>
    </w:lvl>
    <w:lvl w:ilvl="8" w:tplc="8B360FB0" w:tentative="1">
      <w:start w:val="1"/>
      <w:numFmt w:val="bullet"/>
      <w:lvlText w:val=""/>
      <w:lvlJc w:val="left"/>
      <w:pPr>
        <w:ind w:left="6480" w:hanging="360"/>
      </w:pPr>
      <w:rPr>
        <w:rFonts w:ascii="Wingdings" w:hAnsi="Wingdings" w:hint="default"/>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4065C42"/>
    <w:multiLevelType w:val="hybridMultilevel"/>
    <w:tmpl w:val="460821EA"/>
    <w:lvl w:ilvl="0" w:tplc="DB2A86A0">
      <w:start w:val="1"/>
      <w:numFmt w:val="bullet"/>
      <w:lvlText w:val="-"/>
      <w:lvlJc w:val="left"/>
      <w:pPr>
        <w:ind w:left="720" w:hanging="360"/>
      </w:pPr>
      <w:rPr>
        <w:rFonts w:ascii="PMingLiU" w:eastAsia="PMingLiU" w:hAnsi="PMingLiU" w:hint="eastAsia"/>
      </w:rPr>
    </w:lvl>
    <w:lvl w:ilvl="1" w:tplc="40C09468" w:tentative="1">
      <w:start w:val="1"/>
      <w:numFmt w:val="bullet"/>
      <w:lvlText w:val="o"/>
      <w:lvlJc w:val="left"/>
      <w:pPr>
        <w:ind w:left="1440" w:hanging="360"/>
      </w:pPr>
      <w:rPr>
        <w:rFonts w:ascii="Courier New" w:hAnsi="Courier New" w:cs="Courier New" w:hint="default"/>
      </w:rPr>
    </w:lvl>
    <w:lvl w:ilvl="2" w:tplc="E3CA4E08" w:tentative="1">
      <w:start w:val="1"/>
      <w:numFmt w:val="bullet"/>
      <w:lvlText w:val=""/>
      <w:lvlJc w:val="left"/>
      <w:pPr>
        <w:ind w:left="2160" w:hanging="360"/>
      </w:pPr>
      <w:rPr>
        <w:rFonts w:ascii="Wingdings" w:hAnsi="Wingdings" w:hint="default"/>
      </w:rPr>
    </w:lvl>
    <w:lvl w:ilvl="3" w:tplc="1472D0EE" w:tentative="1">
      <w:start w:val="1"/>
      <w:numFmt w:val="bullet"/>
      <w:lvlText w:val=""/>
      <w:lvlJc w:val="left"/>
      <w:pPr>
        <w:ind w:left="2880" w:hanging="360"/>
      </w:pPr>
      <w:rPr>
        <w:rFonts w:ascii="Symbol" w:hAnsi="Symbol" w:hint="default"/>
      </w:rPr>
    </w:lvl>
    <w:lvl w:ilvl="4" w:tplc="C94850B0" w:tentative="1">
      <w:start w:val="1"/>
      <w:numFmt w:val="bullet"/>
      <w:lvlText w:val="o"/>
      <w:lvlJc w:val="left"/>
      <w:pPr>
        <w:ind w:left="3600" w:hanging="360"/>
      </w:pPr>
      <w:rPr>
        <w:rFonts w:ascii="Courier New" w:hAnsi="Courier New" w:cs="Courier New" w:hint="default"/>
      </w:rPr>
    </w:lvl>
    <w:lvl w:ilvl="5" w:tplc="E0944538" w:tentative="1">
      <w:start w:val="1"/>
      <w:numFmt w:val="bullet"/>
      <w:lvlText w:val=""/>
      <w:lvlJc w:val="left"/>
      <w:pPr>
        <w:ind w:left="4320" w:hanging="360"/>
      </w:pPr>
      <w:rPr>
        <w:rFonts w:ascii="Wingdings" w:hAnsi="Wingdings" w:hint="default"/>
      </w:rPr>
    </w:lvl>
    <w:lvl w:ilvl="6" w:tplc="EA5A2950" w:tentative="1">
      <w:start w:val="1"/>
      <w:numFmt w:val="bullet"/>
      <w:lvlText w:val=""/>
      <w:lvlJc w:val="left"/>
      <w:pPr>
        <w:ind w:left="5040" w:hanging="360"/>
      </w:pPr>
      <w:rPr>
        <w:rFonts w:ascii="Symbol" w:hAnsi="Symbol" w:hint="default"/>
      </w:rPr>
    </w:lvl>
    <w:lvl w:ilvl="7" w:tplc="53CE812E" w:tentative="1">
      <w:start w:val="1"/>
      <w:numFmt w:val="bullet"/>
      <w:lvlText w:val="o"/>
      <w:lvlJc w:val="left"/>
      <w:pPr>
        <w:ind w:left="5760" w:hanging="360"/>
      </w:pPr>
      <w:rPr>
        <w:rFonts w:ascii="Courier New" w:hAnsi="Courier New" w:cs="Courier New" w:hint="default"/>
      </w:rPr>
    </w:lvl>
    <w:lvl w:ilvl="8" w:tplc="35B824B2" w:tentative="1">
      <w:start w:val="1"/>
      <w:numFmt w:val="bullet"/>
      <w:lvlText w:val=""/>
      <w:lvlJc w:val="left"/>
      <w:pPr>
        <w:ind w:left="6480" w:hanging="360"/>
      </w:pPr>
      <w:rPr>
        <w:rFonts w:ascii="Wingdings" w:hAnsi="Wingdings" w:hint="default"/>
      </w:rPr>
    </w:lvl>
  </w:abstractNum>
  <w:abstractNum w:abstractNumId="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8"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9" w15:restartNumberingAfterBreak="0">
    <w:nsid w:val="1BE84C87"/>
    <w:multiLevelType w:val="multilevel"/>
    <w:tmpl w:val="023C2DE0"/>
    <w:numStyleLink w:val="Headings-Numbered"/>
  </w:abstractNum>
  <w:abstractNum w:abstractNumId="10"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15:restartNumberingAfterBreak="0">
    <w:nsid w:val="1E654326"/>
    <w:multiLevelType w:val="hybridMultilevel"/>
    <w:tmpl w:val="90302914"/>
    <w:lvl w:ilvl="0" w:tplc="ED6849C2">
      <w:start w:val="1"/>
      <w:numFmt w:val="decimal"/>
      <w:lvlText w:val="%1."/>
      <w:lvlJc w:val="left"/>
      <w:pPr>
        <w:ind w:left="720" w:hanging="360"/>
      </w:pPr>
    </w:lvl>
    <w:lvl w:ilvl="1" w:tplc="F664181E" w:tentative="1">
      <w:start w:val="1"/>
      <w:numFmt w:val="lowerLetter"/>
      <w:lvlText w:val="%2."/>
      <w:lvlJc w:val="left"/>
      <w:pPr>
        <w:ind w:left="1440" w:hanging="360"/>
      </w:pPr>
    </w:lvl>
    <w:lvl w:ilvl="2" w:tplc="B6B60CCC" w:tentative="1">
      <w:start w:val="1"/>
      <w:numFmt w:val="lowerRoman"/>
      <w:lvlText w:val="%3."/>
      <w:lvlJc w:val="right"/>
      <w:pPr>
        <w:ind w:left="2160" w:hanging="180"/>
      </w:pPr>
    </w:lvl>
    <w:lvl w:ilvl="3" w:tplc="5F3E4D78" w:tentative="1">
      <w:start w:val="1"/>
      <w:numFmt w:val="decimal"/>
      <w:lvlText w:val="%4."/>
      <w:lvlJc w:val="left"/>
      <w:pPr>
        <w:ind w:left="2880" w:hanging="360"/>
      </w:pPr>
    </w:lvl>
    <w:lvl w:ilvl="4" w:tplc="57466B7A" w:tentative="1">
      <w:start w:val="1"/>
      <w:numFmt w:val="lowerLetter"/>
      <w:lvlText w:val="%5."/>
      <w:lvlJc w:val="left"/>
      <w:pPr>
        <w:ind w:left="3600" w:hanging="360"/>
      </w:pPr>
    </w:lvl>
    <w:lvl w:ilvl="5" w:tplc="7E98F766" w:tentative="1">
      <w:start w:val="1"/>
      <w:numFmt w:val="lowerRoman"/>
      <w:lvlText w:val="%6."/>
      <w:lvlJc w:val="right"/>
      <w:pPr>
        <w:ind w:left="4320" w:hanging="180"/>
      </w:pPr>
    </w:lvl>
    <w:lvl w:ilvl="6" w:tplc="B610F0D0" w:tentative="1">
      <w:start w:val="1"/>
      <w:numFmt w:val="decimal"/>
      <w:lvlText w:val="%7."/>
      <w:lvlJc w:val="left"/>
      <w:pPr>
        <w:ind w:left="5040" w:hanging="360"/>
      </w:pPr>
    </w:lvl>
    <w:lvl w:ilvl="7" w:tplc="0BD410CC" w:tentative="1">
      <w:start w:val="1"/>
      <w:numFmt w:val="lowerLetter"/>
      <w:lvlText w:val="%8."/>
      <w:lvlJc w:val="left"/>
      <w:pPr>
        <w:ind w:left="5760" w:hanging="360"/>
      </w:pPr>
    </w:lvl>
    <w:lvl w:ilvl="8" w:tplc="B240C132" w:tentative="1">
      <w:start w:val="1"/>
      <w:numFmt w:val="lowerRoman"/>
      <w:lvlText w:val="%9."/>
      <w:lvlJc w:val="right"/>
      <w:pPr>
        <w:ind w:left="6480" w:hanging="180"/>
      </w:pPr>
    </w:lvl>
  </w:abstractNum>
  <w:abstractNum w:abstractNumId="12" w15:restartNumberingAfterBreak="0">
    <w:nsid w:val="1F7632CC"/>
    <w:multiLevelType w:val="multilevel"/>
    <w:tmpl w:val="4246CAA8"/>
    <w:numStyleLink w:val="Captions-Numbering"/>
  </w:abstractNum>
  <w:abstractNum w:abstractNumId="13" w15:restartNumberingAfterBreak="0">
    <w:nsid w:val="21543CC0"/>
    <w:multiLevelType w:val="hybridMultilevel"/>
    <w:tmpl w:val="1DE8944E"/>
    <w:lvl w:ilvl="0" w:tplc="C8DE7D1A">
      <w:start w:val="1"/>
      <w:numFmt w:val="upperLetter"/>
      <w:lvlText w:val="%1.)"/>
      <w:lvlJc w:val="left"/>
      <w:pPr>
        <w:ind w:left="672" w:hanging="360"/>
      </w:pPr>
      <w:rPr>
        <w:rFonts w:hint="default"/>
      </w:rPr>
    </w:lvl>
    <w:lvl w:ilvl="1" w:tplc="C928A79A" w:tentative="1">
      <w:start w:val="1"/>
      <w:numFmt w:val="lowerLetter"/>
      <w:lvlText w:val="%2."/>
      <w:lvlJc w:val="left"/>
      <w:pPr>
        <w:ind w:left="1392" w:hanging="360"/>
      </w:pPr>
    </w:lvl>
    <w:lvl w:ilvl="2" w:tplc="6DBAFE4C" w:tentative="1">
      <w:start w:val="1"/>
      <w:numFmt w:val="lowerRoman"/>
      <w:lvlText w:val="%3."/>
      <w:lvlJc w:val="right"/>
      <w:pPr>
        <w:ind w:left="2112" w:hanging="180"/>
      </w:pPr>
    </w:lvl>
    <w:lvl w:ilvl="3" w:tplc="3F5E84EA" w:tentative="1">
      <w:start w:val="1"/>
      <w:numFmt w:val="decimal"/>
      <w:lvlText w:val="%4."/>
      <w:lvlJc w:val="left"/>
      <w:pPr>
        <w:ind w:left="2832" w:hanging="360"/>
      </w:pPr>
    </w:lvl>
    <w:lvl w:ilvl="4" w:tplc="990E5440" w:tentative="1">
      <w:start w:val="1"/>
      <w:numFmt w:val="lowerLetter"/>
      <w:lvlText w:val="%5."/>
      <w:lvlJc w:val="left"/>
      <w:pPr>
        <w:ind w:left="3552" w:hanging="360"/>
      </w:pPr>
    </w:lvl>
    <w:lvl w:ilvl="5" w:tplc="A78408C6" w:tentative="1">
      <w:start w:val="1"/>
      <w:numFmt w:val="lowerRoman"/>
      <w:lvlText w:val="%6."/>
      <w:lvlJc w:val="right"/>
      <w:pPr>
        <w:ind w:left="4272" w:hanging="180"/>
      </w:pPr>
    </w:lvl>
    <w:lvl w:ilvl="6" w:tplc="E384CCE2" w:tentative="1">
      <w:start w:val="1"/>
      <w:numFmt w:val="decimal"/>
      <w:lvlText w:val="%7."/>
      <w:lvlJc w:val="left"/>
      <w:pPr>
        <w:ind w:left="4992" w:hanging="360"/>
      </w:pPr>
    </w:lvl>
    <w:lvl w:ilvl="7" w:tplc="81EE017A" w:tentative="1">
      <w:start w:val="1"/>
      <w:numFmt w:val="lowerLetter"/>
      <w:lvlText w:val="%8."/>
      <w:lvlJc w:val="left"/>
      <w:pPr>
        <w:ind w:left="5712" w:hanging="360"/>
      </w:pPr>
    </w:lvl>
    <w:lvl w:ilvl="8" w:tplc="10FA8CB6" w:tentative="1">
      <w:start w:val="1"/>
      <w:numFmt w:val="lowerRoman"/>
      <w:lvlText w:val="%9."/>
      <w:lvlJc w:val="right"/>
      <w:pPr>
        <w:ind w:left="6432" w:hanging="180"/>
      </w:pPr>
    </w:lvl>
  </w:abstractNum>
  <w:abstractNum w:abstractNumId="14" w15:restartNumberingAfterBreak="0">
    <w:nsid w:val="227109E0"/>
    <w:multiLevelType w:val="multilevel"/>
    <w:tmpl w:val="B414D002"/>
    <w:numStyleLink w:val="Headings"/>
  </w:abstractNum>
  <w:abstractNum w:abstractNumId="15" w15:restartNumberingAfterBreak="0">
    <w:nsid w:val="2A1F172A"/>
    <w:multiLevelType w:val="hybridMultilevel"/>
    <w:tmpl w:val="D3BECD04"/>
    <w:lvl w:ilvl="0" w:tplc="BC36DF76">
      <w:start w:val="1"/>
      <w:numFmt w:val="lowerLetter"/>
      <w:lvlText w:val="%1)"/>
      <w:lvlJc w:val="left"/>
      <w:pPr>
        <w:ind w:left="720" w:hanging="360"/>
      </w:pPr>
    </w:lvl>
    <w:lvl w:ilvl="1" w:tplc="4E045DB6" w:tentative="1">
      <w:start w:val="1"/>
      <w:numFmt w:val="lowerLetter"/>
      <w:lvlText w:val="%2."/>
      <w:lvlJc w:val="left"/>
      <w:pPr>
        <w:ind w:left="1440" w:hanging="360"/>
      </w:pPr>
    </w:lvl>
    <w:lvl w:ilvl="2" w:tplc="8A30B81A" w:tentative="1">
      <w:start w:val="1"/>
      <w:numFmt w:val="lowerRoman"/>
      <w:lvlText w:val="%3."/>
      <w:lvlJc w:val="right"/>
      <w:pPr>
        <w:ind w:left="2160" w:hanging="180"/>
      </w:pPr>
    </w:lvl>
    <w:lvl w:ilvl="3" w:tplc="4838EACA" w:tentative="1">
      <w:start w:val="1"/>
      <w:numFmt w:val="decimal"/>
      <w:lvlText w:val="%4."/>
      <w:lvlJc w:val="left"/>
      <w:pPr>
        <w:ind w:left="2880" w:hanging="360"/>
      </w:pPr>
    </w:lvl>
    <w:lvl w:ilvl="4" w:tplc="03341CFA" w:tentative="1">
      <w:start w:val="1"/>
      <w:numFmt w:val="lowerLetter"/>
      <w:lvlText w:val="%5."/>
      <w:lvlJc w:val="left"/>
      <w:pPr>
        <w:ind w:left="3600" w:hanging="360"/>
      </w:pPr>
    </w:lvl>
    <w:lvl w:ilvl="5" w:tplc="FE8AA390" w:tentative="1">
      <w:start w:val="1"/>
      <w:numFmt w:val="lowerRoman"/>
      <w:lvlText w:val="%6."/>
      <w:lvlJc w:val="right"/>
      <w:pPr>
        <w:ind w:left="4320" w:hanging="180"/>
      </w:pPr>
    </w:lvl>
    <w:lvl w:ilvl="6" w:tplc="4562186C" w:tentative="1">
      <w:start w:val="1"/>
      <w:numFmt w:val="decimal"/>
      <w:lvlText w:val="%7."/>
      <w:lvlJc w:val="left"/>
      <w:pPr>
        <w:ind w:left="5040" w:hanging="360"/>
      </w:pPr>
    </w:lvl>
    <w:lvl w:ilvl="7" w:tplc="3F7AA0A2" w:tentative="1">
      <w:start w:val="1"/>
      <w:numFmt w:val="lowerLetter"/>
      <w:lvlText w:val="%8."/>
      <w:lvlJc w:val="left"/>
      <w:pPr>
        <w:ind w:left="5760" w:hanging="360"/>
      </w:pPr>
    </w:lvl>
    <w:lvl w:ilvl="8" w:tplc="F0AA6BFC" w:tentative="1">
      <w:start w:val="1"/>
      <w:numFmt w:val="lowerRoman"/>
      <w:lvlText w:val="%9."/>
      <w:lvlJc w:val="right"/>
      <w:pPr>
        <w:ind w:left="6480" w:hanging="180"/>
      </w:pPr>
    </w:lvl>
  </w:abstractNum>
  <w:abstractNum w:abstractNumId="16" w15:restartNumberingAfterBreak="0">
    <w:nsid w:val="32244F10"/>
    <w:multiLevelType w:val="multilevel"/>
    <w:tmpl w:val="C2A02212"/>
    <w:numStyleLink w:val="List-Contract"/>
  </w:abstractNum>
  <w:abstractNum w:abstractNumId="17"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740446B"/>
    <w:multiLevelType w:val="hybridMultilevel"/>
    <w:tmpl w:val="EE028A84"/>
    <w:lvl w:ilvl="0" w:tplc="17069A44">
      <w:start w:val="1"/>
      <w:numFmt w:val="bullet"/>
      <w:lvlText w:val="-"/>
      <w:lvlJc w:val="left"/>
      <w:pPr>
        <w:ind w:left="720" w:hanging="360"/>
      </w:pPr>
      <w:rPr>
        <w:rFonts w:ascii="PMingLiU" w:eastAsia="PMingLiU" w:hAnsi="PMingLiU" w:hint="eastAsia"/>
      </w:rPr>
    </w:lvl>
    <w:lvl w:ilvl="1" w:tplc="8D769496" w:tentative="1">
      <w:start w:val="1"/>
      <w:numFmt w:val="bullet"/>
      <w:lvlText w:val="o"/>
      <w:lvlJc w:val="left"/>
      <w:pPr>
        <w:ind w:left="1440" w:hanging="360"/>
      </w:pPr>
      <w:rPr>
        <w:rFonts w:ascii="Courier New" w:hAnsi="Courier New" w:cs="Courier New" w:hint="default"/>
      </w:rPr>
    </w:lvl>
    <w:lvl w:ilvl="2" w:tplc="C03C4090" w:tentative="1">
      <w:start w:val="1"/>
      <w:numFmt w:val="bullet"/>
      <w:lvlText w:val=""/>
      <w:lvlJc w:val="left"/>
      <w:pPr>
        <w:ind w:left="2160" w:hanging="360"/>
      </w:pPr>
      <w:rPr>
        <w:rFonts w:ascii="Wingdings" w:hAnsi="Wingdings" w:hint="default"/>
      </w:rPr>
    </w:lvl>
    <w:lvl w:ilvl="3" w:tplc="47E8F832" w:tentative="1">
      <w:start w:val="1"/>
      <w:numFmt w:val="bullet"/>
      <w:lvlText w:val=""/>
      <w:lvlJc w:val="left"/>
      <w:pPr>
        <w:ind w:left="2880" w:hanging="360"/>
      </w:pPr>
      <w:rPr>
        <w:rFonts w:ascii="Symbol" w:hAnsi="Symbol" w:hint="default"/>
      </w:rPr>
    </w:lvl>
    <w:lvl w:ilvl="4" w:tplc="5ED6AC86" w:tentative="1">
      <w:start w:val="1"/>
      <w:numFmt w:val="bullet"/>
      <w:lvlText w:val="o"/>
      <w:lvlJc w:val="left"/>
      <w:pPr>
        <w:ind w:left="3600" w:hanging="360"/>
      </w:pPr>
      <w:rPr>
        <w:rFonts w:ascii="Courier New" w:hAnsi="Courier New" w:cs="Courier New" w:hint="default"/>
      </w:rPr>
    </w:lvl>
    <w:lvl w:ilvl="5" w:tplc="2AE4D8A8" w:tentative="1">
      <w:start w:val="1"/>
      <w:numFmt w:val="bullet"/>
      <w:lvlText w:val=""/>
      <w:lvlJc w:val="left"/>
      <w:pPr>
        <w:ind w:left="4320" w:hanging="360"/>
      </w:pPr>
      <w:rPr>
        <w:rFonts w:ascii="Wingdings" w:hAnsi="Wingdings" w:hint="default"/>
      </w:rPr>
    </w:lvl>
    <w:lvl w:ilvl="6" w:tplc="31749EDE" w:tentative="1">
      <w:start w:val="1"/>
      <w:numFmt w:val="bullet"/>
      <w:lvlText w:val=""/>
      <w:lvlJc w:val="left"/>
      <w:pPr>
        <w:ind w:left="5040" w:hanging="360"/>
      </w:pPr>
      <w:rPr>
        <w:rFonts w:ascii="Symbol" w:hAnsi="Symbol" w:hint="default"/>
      </w:rPr>
    </w:lvl>
    <w:lvl w:ilvl="7" w:tplc="3A72B602" w:tentative="1">
      <w:start w:val="1"/>
      <w:numFmt w:val="bullet"/>
      <w:lvlText w:val="o"/>
      <w:lvlJc w:val="left"/>
      <w:pPr>
        <w:ind w:left="5760" w:hanging="360"/>
      </w:pPr>
      <w:rPr>
        <w:rFonts w:ascii="Courier New" w:hAnsi="Courier New" w:cs="Courier New" w:hint="default"/>
      </w:rPr>
    </w:lvl>
    <w:lvl w:ilvl="8" w:tplc="1B2E243C" w:tentative="1">
      <w:start w:val="1"/>
      <w:numFmt w:val="bullet"/>
      <w:lvlText w:val=""/>
      <w:lvlJc w:val="left"/>
      <w:pPr>
        <w:ind w:left="6480" w:hanging="360"/>
      </w:pPr>
      <w:rPr>
        <w:rFonts w:ascii="Wingdings" w:hAnsi="Wingdings" w:hint="default"/>
      </w:rPr>
    </w:lvl>
  </w:abstractNum>
  <w:abstractNum w:abstractNumId="19"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0"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6F034DD"/>
    <w:multiLevelType w:val="hybridMultilevel"/>
    <w:tmpl w:val="83C2218A"/>
    <w:lvl w:ilvl="0" w:tplc="89DC4E5C">
      <w:start w:val="1"/>
      <w:numFmt w:val="bullet"/>
      <w:lvlText w:val="-"/>
      <w:lvlJc w:val="left"/>
      <w:pPr>
        <w:ind w:left="720" w:hanging="360"/>
      </w:pPr>
      <w:rPr>
        <w:rFonts w:ascii="PMingLiU" w:eastAsia="PMingLiU" w:hAnsi="PMingLiU" w:hint="eastAsia"/>
      </w:rPr>
    </w:lvl>
    <w:lvl w:ilvl="1" w:tplc="B77246EA" w:tentative="1">
      <w:start w:val="1"/>
      <w:numFmt w:val="bullet"/>
      <w:lvlText w:val="o"/>
      <w:lvlJc w:val="left"/>
      <w:pPr>
        <w:ind w:left="1440" w:hanging="360"/>
      </w:pPr>
      <w:rPr>
        <w:rFonts w:ascii="Courier New" w:hAnsi="Courier New" w:cs="Courier New" w:hint="default"/>
      </w:rPr>
    </w:lvl>
    <w:lvl w:ilvl="2" w:tplc="096E25B4" w:tentative="1">
      <w:start w:val="1"/>
      <w:numFmt w:val="bullet"/>
      <w:lvlText w:val=""/>
      <w:lvlJc w:val="left"/>
      <w:pPr>
        <w:ind w:left="2160" w:hanging="360"/>
      </w:pPr>
      <w:rPr>
        <w:rFonts w:ascii="Wingdings" w:hAnsi="Wingdings" w:hint="default"/>
      </w:rPr>
    </w:lvl>
    <w:lvl w:ilvl="3" w:tplc="D20E1A22" w:tentative="1">
      <w:start w:val="1"/>
      <w:numFmt w:val="bullet"/>
      <w:lvlText w:val=""/>
      <w:lvlJc w:val="left"/>
      <w:pPr>
        <w:ind w:left="2880" w:hanging="360"/>
      </w:pPr>
      <w:rPr>
        <w:rFonts w:ascii="Symbol" w:hAnsi="Symbol" w:hint="default"/>
      </w:rPr>
    </w:lvl>
    <w:lvl w:ilvl="4" w:tplc="E6A4BD68" w:tentative="1">
      <w:start w:val="1"/>
      <w:numFmt w:val="bullet"/>
      <w:lvlText w:val="o"/>
      <w:lvlJc w:val="left"/>
      <w:pPr>
        <w:ind w:left="3600" w:hanging="360"/>
      </w:pPr>
      <w:rPr>
        <w:rFonts w:ascii="Courier New" w:hAnsi="Courier New" w:cs="Courier New" w:hint="default"/>
      </w:rPr>
    </w:lvl>
    <w:lvl w:ilvl="5" w:tplc="BAA493F4" w:tentative="1">
      <w:start w:val="1"/>
      <w:numFmt w:val="bullet"/>
      <w:lvlText w:val=""/>
      <w:lvlJc w:val="left"/>
      <w:pPr>
        <w:ind w:left="4320" w:hanging="360"/>
      </w:pPr>
      <w:rPr>
        <w:rFonts w:ascii="Wingdings" w:hAnsi="Wingdings" w:hint="default"/>
      </w:rPr>
    </w:lvl>
    <w:lvl w:ilvl="6" w:tplc="75722EC0" w:tentative="1">
      <w:start w:val="1"/>
      <w:numFmt w:val="bullet"/>
      <w:lvlText w:val=""/>
      <w:lvlJc w:val="left"/>
      <w:pPr>
        <w:ind w:left="5040" w:hanging="360"/>
      </w:pPr>
      <w:rPr>
        <w:rFonts w:ascii="Symbol" w:hAnsi="Symbol" w:hint="default"/>
      </w:rPr>
    </w:lvl>
    <w:lvl w:ilvl="7" w:tplc="FC1A2650" w:tentative="1">
      <w:start w:val="1"/>
      <w:numFmt w:val="bullet"/>
      <w:lvlText w:val="o"/>
      <w:lvlJc w:val="left"/>
      <w:pPr>
        <w:ind w:left="5760" w:hanging="360"/>
      </w:pPr>
      <w:rPr>
        <w:rFonts w:ascii="Courier New" w:hAnsi="Courier New" w:cs="Courier New" w:hint="default"/>
      </w:rPr>
    </w:lvl>
    <w:lvl w:ilvl="8" w:tplc="1FFA401C" w:tentative="1">
      <w:start w:val="1"/>
      <w:numFmt w:val="bullet"/>
      <w:lvlText w:val=""/>
      <w:lvlJc w:val="left"/>
      <w:pPr>
        <w:ind w:left="6480" w:hanging="360"/>
      </w:pPr>
      <w:rPr>
        <w:rFonts w:ascii="Wingdings" w:hAnsi="Wingdings" w:hint="default"/>
      </w:rPr>
    </w:lvl>
  </w:abstractNum>
  <w:abstractNum w:abstractNumId="22"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3"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349539E"/>
    <w:multiLevelType w:val="multilevel"/>
    <w:tmpl w:val="5456ED1A"/>
    <w:numStyleLink w:val="Section-Contract"/>
  </w:abstractNum>
  <w:abstractNum w:abstractNumId="27" w15:restartNumberingAfterBreak="0">
    <w:nsid w:val="569A0E61"/>
    <w:multiLevelType w:val="hybridMultilevel"/>
    <w:tmpl w:val="18D066E4"/>
    <w:lvl w:ilvl="0" w:tplc="E6A280E8">
      <w:start w:val="1"/>
      <w:numFmt w:val="lowerLetter"/>
      <w:lvlText w:val="%1)"/>
      <w:lvlJc w:val="left"/>
      <w:pPr>
        <w:ind w:left="720" w:hanging="360"/>
      </w:pPr>
    </w:lvl>
    <w:lvl w:ilvl="1" w:tplc="AA94953A">
      <w:start w:val="1"/>
      <w:numFmt w:val="lowerLetter"/>
      <w:lvlText w:val="%2."/>
      <w:lvlJc w:val="left"/>
      <w:pPr>
        <w:ind w:left="1440" w:hanging="360"/>
      </w:pPr>
    </w:lvl>
    <w:lvl w:ilvl="2" w:tplc="507C1684">
      <w:start w:val="1"/>
      <w:numFmt w:val="lowerRoman"/>
      <w:lvlText w:val="%3."/>
      <w:lvlJc w:val="right"/>
      <w:pPr>
        <w:ind w:left="2160" w:hanging="180"/>
      </w:pPr>
    </w:lvl>
    <w:lvl w:ilvl="3" w:tplc="32E25E1E">
      <w:start w:val="1"/>
      <w:numFmt w:val="decimal"/>
      <w:lvlText w:val="%4."/>
      <w:lvlJc w:val="left"/>
      <w:pPr>
        <w:ind w:left="2880" w:hanging="360"/>
      </w:pPr>
    </w:lvl>
    <w:lvl w:ilvl="4" w:tplc="1CF44450">
      <w:start w:val="1"/>
      <w:numFmt w:val="lowerLetter"/>
      <w:lvlText w:val="%5."/>
      <w:lvlJc w:val="left"/>
      <w:pPr>
        <w:ind w:left="3600" w:hanging="360"/>
      </w:pPr>
    </w:lvl>
    <w:lvl w:ilvl="5" w:tplc="1AFA5504">
      <w:start w:val="1"/>
      <w:numFmt w:val="lowerRoman"/>
      <w:lvlText w:val="%6."/>
      <w:lvlJc w:val="right"/>
      <w:pPr>
        <w:ind w:left="4320" w:hanging="180"/>
      </w:pPr>
    </w:lvl>
    <w:lvl w:ilvl="6" w:tplc="049042BE">
      <w:start w:val="1"/>
      <w:numFmt w:val="decimal"/>
      <w:lvlText w:val="%7."/>
      <w:lvlJc w:val="left"/>
      <w:pPr>
        <w:ind w:left="5040" w:hanging="360"/>
      </w:pPr>
    </w:lvl>
    <w:lvl w:ilvl="7" w:tplc="006A3160">
      <w:start w:val="1"/>
      <w:numFmt w:val="lowerLetter"/>
      <w:lvlText w:val="%8."/>
      <w:lvlJc w:val="left"/>
      <w:pPr>
        <w:ind w:left="5760" w:hanging="360"/>
      </w:pPr>
    </w:lvl>
    <w:lvl w:ilvl="8" w:tplc="93FE1A80">
      <w:start w:val="1"/>
      <w:numFmt w:val="lowerRoman"/>
      <w:lvlText w:val="%9."/>
      <w:lvlJc w:val="right"/>
      <w:pPr>
        <w:ind w:left="6480" w:hanging="180"/>
      </w:pPr>
    </w:lvl>
  </w:abstractNum>
  <w:abstractNum w:abstractNumId="28"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0" w15:restartNumberingAfterBreak="0">
    <w:nsid w:val="5A0716A3"/>
    <w:multiLevelType w:val="hybridMultilevel"/>
    <w:tmpl w:val="612434AC"/>
    <w:lvl w:ilvl="0" w:tplc="30DE3EE0">
      <w:start w:val="1"/>
      <w:numFmt w:val="bullet"/>
      <w:lvlText w:val="-"/>
      <w:lvlJc w:val="left"/>
      <w:pPr>
        <w:ind w:left="720" w:hanging="360"/>
      </w:pPr>
      <w:rPr>
        <w:rFonts w:ascii="PMingLiU" w:eastAsia="PMingLiU" w:hAnsi="PMingLiU" w:hint="eastAsia"/>
      </w:rPr>
    </w:lvl>
    <w:lvl w:ilvl="1" w:tplc="6AB06998" w:tentative="1">
      <w:start w:val="1"/>
      <w:numFmt w:val="bullet"/>
      <w:lvlText w:val="o"/>
      <w:lvlJc w:val="left"/>
      <w:pPr>
        <w:ind w:left="1440" w:hanging="360"/>
      </w:pPr>
      <w:rPr>
        <w:rFonts w:ascii="Courier New" w:hAnsi="Courier New" w:cs="Courier New" w:hint="default"/>
      </w:rPr>
    </w:lvl>
    <w:lvl w:ilvl="2" w:tplc="7178684A" w:tentative="1">
      <w:start w:val="1"/>
      <w:numFmt w:val="bullet"/>
      <w:lvlText w:val=""/>
      <w:lvlJc w:val="left"/>
      <w:pPr>
        <w:ind w:left="2160" w:hanging="360"/>
      </w:pPr>
      <w:rPr>
        <w:rFonts w:ascii="Wingdings" w:hAnsi="Wingdings" w:hint="default"/>
      </w:rPr>
    </w:lvl>
    <w:lvl w:ilvl="3" w:tplc="6ACC78E2" w:tentative="1">
      <w:start w:val="1"/>
      <w:numFmt w:val="bullet"/>
      <w:lvlText w:val=""/>
      <w:lvlJc w:val="left"/>
      <w:pPr>
        <w:ind w:left="2880" w:hanging="360"/>
      </w:pPr>
      <w:rPr>
        <w:rFonts w:ascii="Symbol" w:hAnsi="Symbol" w:hint="default"/>
      </w:rPr>
    </w:lvl>
    <w:lvl w:ilvl="4" w:tplc="D10C675C" w:tentative="1">
      <w:start w:val="1"/>
      <w:numFmt w:val="bullet"/>
      <w:lvlText w:val="o"/>
      <w:lvlJc w:val="left"/>
      <w:pPr>
        <w:ind w:left="3600" w:hanging="360"/>
      </w:pPr>
      <w:rPr>
        <w:rFonts w:ascii="Courier New" w:hAnsi="Courier New" w:cs="Courier New" w:hint="default"/>
      </w:rPr>
    </w:lvl>
    <w:lvl w:ilvl="5" w:tplc="C0924688" w:tentative="1">
      <w:start w:val="1"/>
      <w:numFmt w:val="bullet"/>
      <w:lvlText w:val=""/>
      <w:lvlJc w:val="left"/>
      <w:pPr>
        <w:ind w:left="4320" w:hanging="360"/>
      </w:pPr>
      <w:rPr>
        <w:rFonts w:ascii="Wingdings" w:hAnsi="Wingdings" w:hint="default"/>
      </w:rPr>
    </w:lvl>
    <w:lvl w:ilvl="6" w:tplc="3EA2265C" w:tentative="1">
      <w:start w:val="1"/>
      <w:numFmt w:val="bullet"/>
      <w:lvlText w:val=""/>
      <w:lvlJc w:val="left"/>
      <w:pPr>
        <w:ind w:left="5040" w:hanging="360"/>
      </w:pPr>
      <w:rPr>
        <w:rFonts w:ascii="Symbol" w:hAnsi="Symbol" w:hint="default"/>
      </w:rPr>
    </w:lvl>
    <w:lvl w:ilvl="7" w:tplc="0DDCED24" w:tentative="1">
      <w:start w:val="1"/>
      <w:numFmt w:val="bullet"/>
      <w:lvlText w:val="o"/>
      <w:lvlJc w:val="left"/>
      <w:pPr>
        <w:ind w:left="5760" w:hanging="360"/>
      </w:pPr>
      <w:rPr>
        <w:rFonts w:ascii="Courier New" w:hAnsi="Courier New" w:cs="Courier New" w:hint="default"/>
      </w:rPr>
    </w:lvl>
    <w:lvl w:ilvl="8" w:tplc="0CB04202" w:tentative="1">
      <w:start w:val="1"/>
      <w:numFmt w:val="bullet"/>
      <w:lvlText w:val=""/>
      <w:lvlJc w:val="left"/>
      <w:pPr>
        <w:ind w:left="6480" w:hanging="360"/>
      </w:pPr>
      <w:rPr>
        <w:rFonts w:ascii="Wingdings" w:hAnsi="Wingdings" w:hint="default"/>
      </w:rPr>
    </w:lvl>
  </w:abstractNum>
  <w:abstractNum w:abstractNumId="31"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2" w15:restartNumberingAfterBreak="0">
    <w:nsid w:val="65942B77"/>
    <w:multiLevelType w:val="hybridMultilevel"/>
    <w:tmpl w:val="8272F5EE"/>
    <w:lvl w:ilvl="0" w:tplc="67FA7BAE">
      <w:start w:val="1"/>
      <w:numFmt w:val="bullet"/>
      <w:lvlText w:val="-"/>
      <w:lvlJc w:val="left"/>
      <w:pPr>
        <w:ind w:left="1140" w:hanging="360"/>
      </w:pPr>
      <w:rPr>
        <w:rFonts w:ascii="PMingLiU" w:eastAsia="PMingLiU" w:hAnsi="PMingLiU" w:hint="eastAsia"/>
      </w:rPr>
    </w:lvl>
    <w:lvl w:ilvl="1" w:tplc="3B06BB72" w:tentative="1">
      <w:start w:val="1"/>
      <w:numFmt w:val="bullet"/>
      <w:lvlText w:val="o"/>
      <w:lvlJc w:val="left"/>
      <w:pPr>
        <w:ind w:left="1860" w:hanging="360"/>
      </w:pPr>
      <w:rPr>
        <w:rFonts w:ascii="Courier New" w:hAnsi="Courier New" w:cs="Courier New" w:hint="default"/>
      </w:rPr>
    </w:lvl>
    <w:lvl w:ilvl="2" w:tplc="B79454E2" w:tentative="1">
      <w:start w:val="1"/>
      <w:numFmt w:val="bullet"/>
      <w:lvlText w:val=""/>
      <w:lvlJc w:val="left"/>
      <w:pPr>
        <w:ind w:left="2580" w:hanging="360"/>
      </w:pPr>
      <w:rPr>
        <w:rFonts w:ascii="Wingdings" w:hAnsi="Wingdings" w:hint="default"/>
      </w:rPr>
    </w:lvl>
    <w:lvl w:ilvl="3" w:tplc="B30C72D8" w:tentative="1">
      <w:start w:val="1"/>
      <w:numFmt w:val="bullet"/>
      <w:lvlText w:val=""/>
      <w:lvlJc w:val="left"/>
      <w:pPr>
        <w:ind w:left="3300" w:hanging="360"/>
      </w:pPr>
      <w:rPr>
        <w:rFonts w:ascii="Symbol" w:hAnsi="Symbol" w:hint="default"/>
      </w:rPr>
    </w:lvl>
    <w:lvl w:ilvl="4" w:tplc="2C645EDA" w:tentative="1">
      <w:start w:val="1"/>
      <w:numFmt w:val="bullet"/>
      <w:lvlText w:val="o"/>
      <w:lvlJc w:val="left"/>
      <w:pPr>
        <w:ind w:left="4020" w:hanging="360"/>
      </w:pPr>
      <w:rPr>
        <w:rFonts w:ascii="Courier New" w:hAnsi="Courier New" w:cs="Courier New" w:hint="default"/>
      </w:rPr>
    </w:lvl>
    <w:lvl w:ilvl="5" w:tplc="6248C810" w:tentative="1">
      <w:start w:val="1"/>
      <w:numFmt w:val="bullet"/>
      <w:lvlText w:val=""/>
      <w:lvlJc w:val="left"/>
      <w:pPr>
        <w:ind w:left="4740" w:hanging="360"/>
      </w:pPr>
      <w:rPr>
        <w:rFonts w:ascii="Wingdings" w:hAnsi="Wingdings" w:hint="default"/>
      </w:rPr>
    </w:lvl>
    <w:lvl w:ilvl="6" w:tplc="91DACF6C" w:tentative="1">
      <w:start w:val="1"/>
      <w:numFmt w:val="bullet"/>
      <w:lvlText w:val=""/>
      <w:lvlJc w:val="left"/>
      <w:pPr>
        <w:ind w:left="5460" w:hanging="360"/>
      </w:pPr>
      <w:rPr>
        <w:rFonts w:ascii="Symbol" w:hAnsi="Symbol" w:hint="default"/>
      </w:rPr>
    </w:lvl>
    <w:lvl w:ilvl="7" w:tplc="1E16B184" w:tentative="1">
      <w:start w:val="1"/>
      <w:numFmt w:val="bullet"/>
      <w:lvlText w:val="o"/>
      <w:lvlJc w:val="left"/>
      <w:pPr>
        <w:ind w:left="6180" w:hanging="360"/>
      </w:pPr>
      <w:rPr>
        <w:rFonts w:ascii="Courier New" w:hAnsi="Courier New" w:cs="Courier New" w:hint="default"/>
      </w:rPr>
    </w:lvl>
    <w:lvl w:ilvl="8" w:tplc="88246990" w:tentative="1">
      <w:start w:val="1"/>
      <w:numFmt w:val="bullet"/>
      <w:lvlText w:val=""/>
      <w:lvlJc w:val="left"/>
      <w:pPr>
        <w:ind w:left="6900" w:hanging="360"/>
      </w:pPr>
      <w:rPr>
        <w:rFonts w:ascii="Wingdings" w:hAnsi="Wingdings" w:hint="default"/>
      </w:rPr>
    </w:lvl>
  </w:abstractNum>
  <w:abstractNum w:abstractNumId="33" w15:restartNumberingAfterBreak="0">
    <w:nsid w:val="685960F5"/>
    <w:multiLevelType w:val="hybridMultilevel"/>
    <w:tmpl w:val="DFF0A4CA"/>
    <w:lvl w:ilvl="0" w:tplc="CF660C4A">
      <w:start w:val="1"/>
      <w:numFmt w:val="bullet"/>
      <w:lvlText w:val="-"/>
      <w:lvlJc w:val="left"/>
      <w:pPr>
        <w:ind w:left="720" w:hanging="360"/>
      </w:pPr>
      <w:rPr>
        <w:rFonts w:ascii="PMingLiU" w:eastAsia="PMingLiU" w:hAnsi="PMingLiU" w:hint="eastAsia"/>
      </w:rPr>
    </w:lvl>
    <w:lvl w:ilvl="1" w:tplc="F3687CCC" w:tentative="1">
      <w:start w:val="1"/>
      <w:numFmt w:val="bullet"/>
      <w:lvlText w:val="o"/>
      <w:lvlJc w:val="left"/>
      <w:pPr>
        <w:ind w:left="1440" w:hanging="360"/>
      </w:pPr>
      <w:rPr>
        <w:rFonts w:ascii="Courier New" w:hAnsi="Courier New" w:cs="Courier New" w:hint="default"/>
      </w:rPr>
    </w:lvl>
    <w:lvl w:ilvl="2" w:tplc="35EE75AC" w:tentative="1">
      <w:start w:val="1"/>
      <w:numFmt w:val="bullet"/>
      <w:lvlText w:val=""/>
      <w:lvlJc w:val="left"/>
      <w:pPr>
        <w:ind w:left="2160" w:hanging="360"/>
      </w:pPr>
      <w:rPr>
        <w:rFonts w:ascii="Wingdings" w:hAnsi="Wingdings" w:hint="default"/>
      </w:rPr>
    </w:lvl>
    <w:lvl w:ilvl="3" w:tplc="A1BE6E04" w:tentative="1">
      <w:start w:val="1"/>
      <w:numFmt w:val="bullet"/>
      <w:lvlText w:val=""/>
      <w:lvlJc w:val="left"/>
      <w:pPr>
        <w:ind w:left="2880" w:hanging="360"/>
      </w:pPr>
      <w:rPr>
        <w:rFonts w:ascii="Symbol" w:hAnsi="Symbol" w:hint="default"/>
      </w:rPr>
    </w:lvl>
    <w:lvl w:ilvl="4" w:tplc="E9EE023A" w:tentative="1">
      <w:start w:val="1"/>
      <w:numFmt w:val="bullet"/>
      <w:lvlText w:val="o"/>
      <w:lvlJc w:val="left"/>
      <w:pPr>
        <w:ind w:left="3600" w:hanging="360"/>
      </w:pPr>
      <w:rPr>
        <w:rFonts w:ascii="Courier New" w:hAnsi="Courier New" w:cs="Courier New" w:hint="default"/>
      </w:rPr>
    </w:lvl>
    <w:lvl w:ilvl="5" w:tplc="CD38899A" w:tentative="1">
      <w:start w:val="1"/>
      <w:numFmt w:val="bullet"/>
      <w:lvlText w:val=""/>
      <w:lvlJc w:val="left"/>
      <w:pPr>
        <w:ind w:left="4320" w:hanging="360"/>
      </w:pPr>
      <w:rPr>
        <w:rFonts w:ascii="Wingdings" w:hAnsi="Wingdings" w:hint="default"/>
      </w:rPr>
    </w:lvl>
    <w:lvl w:ilvl="6" w:tplc="7242B1EC" w:tentative="1">
      <w:start w:val="1"/>
      <w:numFmt w:val="bullet"/>
      <w:lvlText w:val=""/>
      <w:lvlJc w:val="left"/>
      <w:pPr>
        <w:ind w:left="5040" w:hanging="360"/>
      </w:pPr>
      <w:rPr>
        <w:rFonts w:ascii="Symbol" w:hAnsi="Symbol" w:hint="default"/>
      </w:rPr>
    </w:lvl>
    <w:lvl w:ilvl="7" w:tplc="43F44388" w:tentative="1">
      <w:start w:val="1"/>
      <w:numFmt w:val="bullet"/>
      <w:lvlText w:val="o"/>
      <w:lvlJc w:val="left"/>
      <w:pPr>
        <w:ind w:left="5760" w:hanging="360"/>
      </w:pPr>
      <w:rPr>
        <w:rFonts w:ascii="Courier New" w:hAnsi="Courier New" w:cs="Courier New" w:hint="default"/>
      </w:rPr>
    </w:lvl>
    <w:lvl w:ilvl="8" w:tplc="364086F0" w:tentative="1">
      <w:start w:val="1"/>
      <w:numFmt w:val="bullet"/>
      <w:lvlText w:val=""/>
      <w:lvlJc w:val="left"/>
      <w:pPr>
        <w:ind w:left="6480" w:hanging="360"/>
      </w:pPr>
      <w:rPr>
        <w:rFonts w:ascii="Wingdings" w:hAnsi="Wingdings" w:hint="default"/>
      </w:rPr>
    </w:lvl>
  </w:abstractNum>
  <w:abstractNum w:abstractNumId="3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5" w15:restartNumberingAfterBreak="0">
    <w:nsid w:val="737B0EE7"/>
    <w:multiLevelType w:val="hybridMultilevel"/>
    <w:tmpl w:val="B440AF98"/>
    <w:lvl w:ilvl="0" w:tplc="90C8D49E">
      <w:start w:val="1"/>
      <w:numFmt w:val="bullet"/>
      <w:lvlText w:val=""/>
      <w:lvlJc w:val="left"/>
      <w:pPr>
        <w:tabs>
          <w:tab w:val="num" w:pos="1080"/>
        </w:tabs>
        <w:ind w:left="1080" w:hanging="360"/>
      </w:pPr>
      <w:rPr>
        <w:rFonts w:ascii="Wingdings" w:hAnsi="Wingdings" w:hint="default"/>
      </w:rPr>
    </w:lvl>
    <w:lvl w:ilvl="1" w:tplc="47B8CE3A" w:tentative="1">
      <w:start w:val="1"/>
      <w:numFmt w:val="bullet"/>
      <w:lvlText w:val="o"/>
      <w:lvlJc w:val="left"/>
      <w:pPr>
        <w:tabs>
          <w:tab w:val="num" w:pos="1800"/>
        </w:tabs>
        <w:ind w:left="1800" w:hanging="360"/>
      </w:pPr>
      <w:rPr>
        <w:rFonts w:ascii="Courier New" w:hAnsi="Courier New" w:cs="Courier New" w:hint="default"/>
      </w:rPr>
    </w:lvl>
    <w:lvl w:ilvl="2" w:tplc="357E90F6" w:tentative="1">
      <w:start w:val="1"/>
      <w:numFmt w:val="bullet"/>
      <w:lvlText w:val=""/>
      <w:lvlJc w:val="left"/>
      <w:pPr>
        <w:tabs>
          <w:tab w:val="num" w:pos="2520"/>
        </w:tabs>
        <w:ind w:left="2520" w:hanging="360"/>
      </w:pPr>
      <w:rPr>
        <w:rFonts w:ascii="Wingdings" w:hAnsi="Wingdings" w:hint="default"/>
      </w:rPr>
    </w:lvl>
    <w:lvl w:ilvl="3" w:tplc="970ADFEC" w:tentative="1">
      <w:start w:val="1"/>
      <w:numFmt w:val="bullet"/>
      <w:lvlText w:val=""/>
      <w:lvlJc w:val="left"/>
      <w:pPr>
        <w:tabs>
          <w:tab w:val="num" w:pos="3240"/>
        </w:tabs>
        <w:ind w:left="3240" w:hanging="360"/>
      </w:pPr>
      <w:rPr>
        <w:rFonts w:ascii="Symbol" w:hAnsi="Symbol" w:hint="default"/>
      </w:rPr>
    </w:lvl>
    <w:lvl w:ilvl="4" w:tplc="164A628C" w:tentative="1">
      <w:start w:val="1"/>
      <w:numFmt w:val="bullet"/>
      <w:lvlText w:val="o"/>
      <w:lvlJc w:val="left"/>
      <w:pPr>
        <w:tabs>
          <w:tab w:val="num" w:pos="3960"/>
        </w:tabs>
        <w:ind w:left="3960" w:hanging="360"/>
      </w:pPr>
      <w:rPr>
        <w:rFonts w:ascii="Courier New" w:hAnsi="Courier New" w:cs="Courier New" w:hint="default"/>
      </w:rPr>
    </w:lvl>
    <w:lvl w:ilvl="5" w:tplc="1D103180" w:tentative="1">
      <w:start w:val="1"/>
      <w:numFmt w:val="bullet"/>
      <w:lvlText w:val=""/>
      <w:lvlJc w:val="left"/>
      <w:pPr>
        <w:tabs>
          <w:tab w:val="num" w:pos="4680"/>
        </w:tabs>
        <w:ind w:left="4680" w:hanging="360"/>
      </w:pPr>
      <w:rPr>
        <w:rFonts w:ascii="Wingdings" w:hAnsi="Wingdings" w:hint="default"/>
      </w:rPr>
    </w:lvl>
    <w:lvl w:ilvl="6" w:tplc="55A64216" w:tentative="1">
      <w:start w:val="1"/>
      <w:numFmt w:val="bullet"/>
      <w:lvlText w:val=""/>
      <w:lvlJc w:val="left"/>
      <w:pPr>
        <w:tabs>
          <w:tab w:val="num" w:pos="5400"/>
        </w:tabs>
        <w:ind w:left="5400" w:hanging="360"/>
      </w:pPr>
      <w:rPr>
        <w:rFonts w:ascii="Symbol" w:hAnsi="Symbol" w:hint="default"/>
      </w:rPr>
    </w:lvl>
    <w:lvl w:ilvl="7" w:tplc="A7784418" w:tentative="1">
      <w:start w:val="1"/>
      <w:numFmt w:val="bullet"/>
      <w:lvlText w:val="o"/>
      <w:lvlJc w:val="left"/>
      <w:pPr>
        <w:tabs>
          <w:tab w:val="num" w:pos="6120"/>
        </w:tabs>
        <w:ind w:left="6120" w:hanging="360"/>
      </w:pPr>
      <w:rPr>
        <w:rFonts w:ascii="Courier New" w:hAnsi="Courier New" w:cs="Courier New" w:hint="default"/>
      </w:rPr>
    </w:lvl>
    <w:lvl w:ilvl="8" w:tplc="B76E83DA"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95209AC"/>
    <w:multiLevelType w:val="multilevel"/>
    <w:tmpl w:val="76D2CE76"/>
    <w:lvl w:ilvl="0">
      <w:start w:val="1"/>
      <w:numFmt w:val="bullet"/>
      <w:lvlText w:val="•"/>
      <w:lvlJc w:val="left"/>
      <w:pPr>
        <w:ind w:left="708" w:firstLine="0"/>
      </w:pPr>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708" w:firstLine="0"/>
      </w:pPr>
    </w:lvl>
    <w:lvl w:ilvl="2">
      <w:numFmt w:val="decimal"/>
      <w:lvlText w:val=""/>
      <w:lvlJc w:val="left"/>
      <w:pPr>
        <w:ind w:left="708" w:firstLine="0"/>
      </w:pPr>
    </w:lvl>
    <w:lvl w:ilvl="3">
      <w:numFmt w:val="decimal"/>
      <w:lvlText w:val=""/>
      <w:lvlJc w:val="left"/>
      <w:pPr>
        <w:ind w:left="708" w:firstLine="0"/>
      </w:pPr>
    </w:lvl>
    <w:lvl w:ilvl="4">
      <w:numFmt w:val="decimal"/>
      <w:lvlText w:val=""/>
      <w:lvlJc w:val="left"/>
      <w:pPr>
        <w:ind w:left="708" w:firstLine="0"/>
      </w:pPr>
    </w:lvl>
    <w:lvl w:ilvl="5">
      <w:numFmt w:val="decimal"/>
      <w:lvlText w:val=""/>
      <w:lvlJc w:val="left"/>
      <w:pPr>
        <w:ind w:left="708" w:firstLine="0"/>
      </w:pPr>
    </w:lvl>
    <w:lvl w:ilvl="6">
      <w:numFmt w:val="decimal"/>
      <w:lvlText w:val=""/>
      <w:lvlJc w:val="left"/>
      <w:pPr>
        <w:ind w:left="708" w:firstLine="0"/>
      </w:pPr>
    </w:lvl>
    <w:lvl w:ilvl="7">
      <w:numFmt w:val="decimal"/>
      <w:lvlText w:val=""/>
      <w:lvlJc w:val="left"/>
      <w:pPr>
        <w:ind w:left="708" w:firstLine="0"/>
      </w:pPr>
    </w:lvl>
    <w:lvl w:ilvl="8">
      <w:numFmt w:val="decimal"/>
      <w:lvlText w:val=""/>
      <w:lvlJc w:val="left"/>
      <w:pPr>
        <w:ind w:left="708" w:firstLine="0"/>
      </w:pPr>
    </w:lvl>
  </w:abstractNum>
  <w:abstractNum w:abstractNumId="3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9"/>
  </w:num>
  <w:num w:numId="2">
    <w:abstractNumId w:val="7"/>
  </w:num>
  <w:num w:numId="3">
    <w:abstractNumId w:val="10"/>
  </w:num>
  <w:num w:numId="4">
    <w:abstractNumId w:val="22"/>
  </w:num>
  <w:num w:numId="5">
    <w:abstractNumId w:val="9"/>
  </w:num>
  <w:num w:numId="6">
    <w:abstractNumId w:val="8"/>
  </w:num>
  <w:num w:numId="7">
    <w:abstractNumId w:val="34"/>
  </w:num>
  <w:num w:numId="8">
    <w:abstractNumId w:val="29"/>
  </w:num>
  <w:num w:numId="9">
    <w:abstractNumId w:val="5"/>
  </w:num>
  <w:num w:numId="10">
    <w:abstractNumId w:val="5"/>
  </w:num>
  <w:num w:numId="11">
    <w:abstractNumId w:val="2"/>
  </w:num>
  <w:num w:numId="12">
    <w:abstractNumId w:val="28"/>
  </w:num>
  <w:num w:numId="13">
    <w:abstractNumId w:val="12"/>
  </w:num>
  <w:num w:numId="14">
    <w:abstractNumId w:val="31"/>
  </w:num>
  <w:num w:numId="15">
    <w:abstractNumId w:val="3"/>
  </w:num>
  <w:num w:numId="16">
    <w:abstractNumId w:val="14"/>
  </w:num>
  <w:num w:numId="17">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6"/>
  </w:num>
  <w:num w:numId="20">
    <w:abstractNumId w:val="37"/>
  </w:num>
  <w:num w:numId="21">
    <w:abstractNumId w:val="17"/>
  </w:num>
  <w:num w:numId="22">
    <w:abstractNumId w:val="24"/>
  </w:num>
  <w:num w:numId="23">
    <w:abstractNumId w:val="35"/>
  </w:num>
  <w:num w:numId="24">
    <w:abstractNumId w:val="25"/>
  </w:num>
  <w:num w:numId="25">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3"/>
  </w:num>
  <w:num w:numId="30">
    <w:abstractNumId w:val="20"/>
  </w:num>
  <w:num w:numId="31">
    <w:abstractNumId w:val="23"/>
  </w:num>
  <w:num w:numId="32">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1"/>
  </w:num>
  <w:num w:numId="34">
    <w:abstractNumId w:val="0"/>
  </w:num>
  <w:num w:numId="35">
    <w:abstractNumId w:val="15"/>
  </w:num>
  <w:num w:numId="36">
    <w:abstractNumId w:val="16"/>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2">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3">
    <w:abstractNumId w:val="16"/>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4">
    <w:abstractNumId w:val="16"/>
    <w:lvlOverride w:ilvl="0">
      <w:lvl w:ilvl="0">
        <w:start w:val="1"/>
        <w:numFmt w:val="upperRoman"/>
        <w:pStyle w:val="Heading-Number-ContractCzechRadio"/>
        <w:suff w:val="space"/>
        <w:lvlText w:val="%1."/>
        <w:lvlJc w:val="left"/>
        <w:pPr>
          <w:ind w:left="567"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5">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i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6">
    <w:abstractNumId w:val="36"/>
  </w:num>
  <w:num w:numId="47">
    <w:abstractNumId w:val="30"/>
  </w:num>
  <w:num w:numId="48">
    <w:abstractNumId w:val="4"/>
  </w:num>
  <w:num w:numId="49">
    <w:abstractNumId w:val="18"/>
  </w:num>
  <w:num w:numId="50">
    <w:abstractNumId w:val="6"/>
  </w:num>
  <w:num w:numId="51">
    <w:abstractNumId w:val="21"/>
  </w:num>
  <w:num w:numId="52">
    <w:abstractNumId w:val="33"/>
  </w:num>
  <w:num w:numId="53">
    <w:abstractNumId w:val="3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ubišová Zuzana">
    <w15:presenceInfo w15:providerId="AD" w15:userId="S-1-5-21-1516916145-3332080500-352412931-71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73A9"/>
    <w:rsid w:val="0001743D"/>
    <w:rsid w:val="00027476"/>
    <w:rsid w:val="000305B2"/>
    <w:rsid w:val="0003277A"/>
    <w:rsid w:val="00037AA8"/>
    <w:rsid w:val="00041103"/>
    <w:rsid w:val="00043DF0"/>
    <w:rsid w:val="00044D53"/>
    <w:rsid w:val="00047247"/>
    <w:rsid w:val="000525B3"/>
    <w:rsid w:val="00066D16"/>
    <w:rsid w:val="00070779"/>
    <w:rsid w:val="00082209"/>
    <w:rsid w:val="00084E72"/>
    <w:rsid w:val="00087478"/>
    <w:rsid w:val="00092B9A"/>
    <w:rsid w:val="000A44DD"/>
    <w:rsid w:val="000A7405"/>
    <w:rsid w:val="000B37A4"/>
    <w:rsid w:val="000B6591"/>
    <w:rsid w:val="000C03E9"/>
    <w:rsid w:val="000C16A3"/>
    <w:rsid w:val="000C6C97"/>
    <w:rsid w:val="000C79CB"/>
    <w:rsid w:val="000D0C06"/>
    <w:rsid w:val="000D28AB"/>
    <w:rsid w:val="000D3CA7"/>
    <w:rsid w:val="000D6AB4"/>
    <w:rsid w:val="000E040F"/>
    <w:rsid w:val="000E259A"/>
    <w:rsid w:val="000E46B9"/>
    <w:rsid w:val="000F0134"/>
    <w:rsid w:val="000F1DC4"/>
    <w:rsid w:val="0010037A"/>
    <w:rsid w:val="00100883"/>
    <w:rsid w:val="00102AB2"/>
    <w:rsid w:val="00106A74"/>
    <w:rsid w:val="00107439"/>
    <w:rsid w:val="00111951"/>
    <w:rsid w:val="00121E59"/>
    <w:rsid w:val="001471B1"/>
    <w:rsid w:val="00147362"/>
    <w:rsid w:val="001558ED"/>
    <w:rsid w:val="0015605A"/>
    <w:rsid w:val="00162D8D"/>
    <w:rsid w:val="001652C1"/>
    <w:rsid w:val="00165B15"/>
    <w:rsid w:val="00166126"/>
    <w:rsid w:val="001731DB"/>
    <w:rsid w:val="00182D39"/>
    <w:rsid w:val="0018311B"/>
    <w:rsid w:val="00186A7C"/>
    <w:rsid w:val="00192D9D"/>
    <w:rsid w:val="00193556"/>
    <w:rsid w:val="001A3DAF"/>
    <w:rsid w:val="001A44F6"/>
    <w:rsid w:val="001B2C4F"/>
    <w:rsid w:val="001B37A8"/>
    <w:rsid w:val="001B621F"/>
    <w:rsid w:val="001C2B09"/>
    <w:rsid w:val="001C2C10"/>
    <w:rsid w:val="001C2D07"/>
    <w:rsid w:val="001C316E"/>
    <w:rsid w:val="001E0A94"/>
    <w:rsid w:val="001E265D"/>
    <w:rsid w:val="001E5013"/>
    <w:rsid w:val="001F15D7"/>
    <w:rsid w:val="001F3584"/>
    <w:rsid w:val="001F475A"/>
    <w:rsid w:val="001F5694"/>
    <w:rsid w:val="001F75C4"/>
    <w:rsid w:val="001F7BD1"/>
    <w:rsid w:val="002015E7"/>
    <w:rsid w:val="00202C70"/>
    <w:rsid w:val="00204CBF"/>
    <w:rsid w:val="0020563C"/>
    <w:rsid w:val="0021137E"/>
    <w:rsid w:val="00211DFA"/>
    <w:rsid w:val="00214A85"/>
    <w:rsid w:val="002152C1"/>
    <w:rsid w:val="00221EA6"/>
    <w:rsid w:val="00224E73"/>
    <w:rsid w:val="00227C1D"/>
    <w:rsid w:val="0023258C"/>
    <w:rsid w:val="00235BE9"/>
    <w:rsid w:val="002505DE"/>
    <w:rsid w:val="00257C4E"/>
    <w:rsid w:val="00260CBA"/>
    <w:rsid w:val="002616F2"/>
    <w:rsid w:val="002623EC"/>
    <w:rsid w:val="002663BF"/>
    <w:rsid w:val="00274011"/>
    <w:rsid w:val="002748B7"/>
    <w:rsid w:val="002751A7"/>
    <w:rsid w:val="0027660D"/>
    <w:rsid w:val="00276FE4"/>
    <w:rsid w:val="002932DA"/>
    <w:rsid w:val="00294342"/>
    <w:rsid w:val="00295A22"/>
    <w:rsid w:val="002A4CCF"/>
    <w:rsid w:val="002B1565"/>
    <w:rsid w:val="002B5F8A"/>
    <w:rsid w:val="002C6C32"/>
    <w:rsid w:val="002D03F1"/>
    <w:rsid w:val="002D44EA"/>
    <w:rsid w:val="002D4C12"/>
    <w:rsid w:val="002D59D8"/>
    <w:rsid w:val="002E0616"/>
    <w:rsid w:val="002F0971"/>
    <w:rsid w:val="002F0D46"/>
    <w:rsid w:val="002F0E90"/>
    <w:rsid w:val="002F2869"/>
    <w:rsid w:val="002F2BF0"/>
    <w:rsid w:val="002F3122"/>
    <w:rsid w:val="002F691A"/>
    <w:rsid w:val="00301ACB"/>
    <w:rsid w:val="00303868"/>
    <w:rsid w:val="00304C54"/>
    <w:rsid w:val="003073CB"/>
    <w:rsid w:val="0031457A"/>
    <w:rsid w:val="0032045C"/>
    <w:rsid w:val="00321BCC"/>
    <w:rsid w:val="00324B3D"/>
    <w:rsid w:val="003265B6"/>
    <w:rsid w:val="00330E46"/>
    <w:rsid w:val="00335BB2"/>
    <w:rsid w:val="00335F41"/>
    <w:rsid w:val="00342837"/>
    <w:rsid w:val="003500FA"/>
    <w:rsid w:val="00356E65"/>
    <w:rsid w:val="00360CAC"/>
    <w:rsid w:val="00363B6A"/>
    <w:rsid w:val="00363D5D"/>
    <w:rsid w:val="00366797"/>
    <w:rsid w:val="003675A0"/>
    <w:rsid w:val="00372D0D"/>
    <w:rsid w:val="00374550"/>
    <w:rsid w:val="00374638"/>
    <w:rsid w:val="003747B2"/>
    <w:rsid w:val="00376CD7"/>
    <w:rsid w:val="00377956"/>
    <w:rsid w:val="003804C0"/>
    <w:rsid w:val="003811C2"/>
    <w:rsid w:val="00386C7E"/>
    <w:rsid w:val="00386EE0"/>
    <w:rsid w:val="0039431B"/>
    <w:rsid w:val="00395F79"/>
    <w:rsid w:val="003960FE"/>
    <w:rsid w:val="00396EC9"/>
    <w:rsid w:val="003A1915"/>
    <w:rsid w:val="003A1E25"/>
    <w:rsid w:val="003A2496"/>
    <w:rsid w:val="003B20A3"/>
    <w:rsid w:val="003B2746"/>
    <w:rsid w:val="003C0573"/>
    <w:rsid w:val="003C2711"/>
    <w:rsid w:val="003C5F49"/>
    <w:rsid w:val="003D4755"/>
    <w:rsid w:val="003E3489"/>
    <w:rsid w:val="003E519F"/>
    <w:rsid w:val="003F0A33"/>
    <w:rsid w:val="004004EC"/>
    <w:rsid w:val="00400EC6"/>
    <w:rsid w:val="00401E2B"/>
    <w:rsid w:val="004020A4"/>
    <w:rsid w:val="00402DC4"/>
    <w:rsid w:val="004131AC"/>
    <w:rsid w:val="0041566C"/>
    <w:rsid w:val="00417806"/>
    <w:rsid w:val="00417F60"/>
    <w:rsid w:val="00420BB5"/>
    <w:rsid w:val="004216FE"/>
    <w:rsid w:val="00421F3D"/>
    <w:rsid w:val="00427653"/>
    <w:rsid w:val="00431D14"/>
    <w:rsid w:val="004351F1"/>
    <w:rsid w:val="004367E8"/>
    <w:rsid w:val="004374A1"/>
    <w:rsid w:val="0044705E"/>
    <w:rsid w:val="0045245F"/>
    <w:rsid w:val="00452B29"/>
    <w:rsid w:val="004545D6"/>
    <w:rsid w:val="0045536E"/>
    <w:rsid w:val="00455E05"/>
    <w:rsid w:val="004611A1"/>
    <w:rsid w:val="004627E4"/>
    <w:rsid w:val="00464B7C"/>
    <w:rsid w:val="00465783"/>
    <w:rsid w:val="004670BF"/>
    <w:rsid w:val="00470A4E"/>
    <w:rsid w:val="004729A9"/>
    <w:rsid w:val="004765CF"/>
    <w:rsid w:val="00476E8B"/>
    <w:rsid w:val="00483F6E"/>
    <w:rsid w:val="00485B5D"/>
    <w:rsid w:val="00485E78"/>
    <w:rsid w:val="00491D39"/>
    <w:rsid w:val="00492F11"/>
    <w:rsid w:val="00496216"/>
    <w:rsid w:val="004A383D"/>
    <w:rsid w:val="004B0873"/>
    <w:rsid w:val="004B1672"/>
    <w:rsid w:val="004B34BA"/>
    <w:rsid w:val="004B55B9"/>
    <w:rsid w:val="004B6A02"/>
    <w:rsid w:val="004C02AA"/>
    <w:rsid w:val="004C0308"/>
    <w:rsid w:val="004C3C3B"/>
    <w:rsid w:val="004C4241"/>
    <w:rsid w:val="004C7A0B"/>
    <w:rsid w:val="004D2CAA"/>
    <w:rsid w:val="004E3862"/>
    <w:rsid w:val="004F6219"/>
    <w:rsid w:val="00503440"/>
    <w:rsid w:val="00503B1F"/>
    <w:rsid w:val="00507768"/>
    <w:rsid w:val="00513E43"/>
    <w:rsid w:val="00514767"/>
    <w:rsid w:val="005264A9"/>
    <w:rsid w:val="00531AB5"/>
    <w:rsid w:val="00533961"/>
    <w:rsid w:val="00535A94"/>
    <w:rsid w:val="00536DB5"/>
    <w:rsid w:val="005401A9"/>
    <w:rsid w:val="00540F2C"/>
    <w:rsid w:val="00557B5B"/>
    <w:rsid w:val="00565B8F"/>
    <w:rsid w:val="00592AD3"/>
    <w:rsid w:val="005959FA"/>
    <w:rsid w:val="0059785C"/>
    <w:rsid w:val="005A384C"/>
    <w:rsid w:val="005A7C11"/>
    <w:rsid w:val="005B12EC"/>
    <w:rsid w:val="005C5726"/>
    <w:rsid w:val="005C7732"/>
    <w:rsid w:val="005C7827"/>
    <w:rsid w:val="005D1AE8"/>
    <w:rsid w:val="005D4C3A"/>
    <w:rsid w:val="005D59C5"/>
    <w:rsid w:val="005E2170"/>
    <w:rsid w:val="005E3375"/>
    <w:rsid w:val="005E5533"/>
    <w:rsid w:val="005E67B4"/>
    <w:rsid w:val="005E70B1"/>
    <w:rsid w:val="005F379F"/>
    <w:rsid w:val="005F7E08"/>
    <w:rsid w:val="00600C6A"/>
    <w:rsid w:val="00602E92"/>
    <w:rsid w:val="00605AD7"/>
    <w:rsid w:val="00606C9E"/>
    <w:rsid w:val="00610D0E"/>
    <w:rsid w:val="00613260"/>
    <w:rsid w:val="00622E04"/>
    <w:rsid w:val="006311D4"/>
    <w:rsid w:val="00631D4C"/>
    <w:rsid w:val="006376D5"/>
    <w:rsid w:val="00637D20"/>
    <w:rsid w:val="00643791"/>
    <w:rsid w:val="00646A22"/>
    <w:rsid w:val="0065041B"/>
    <w:rsid w:val="00670762"/>
    <w:rsid w:val="00672304"/>
    <w:rsid w:val="00672923"/>
    <w:rsid w:val="006736E0"/>
    <w:rsid w:val="006775C2"/>
    <w:rsid w:val="006803F7"/>
    <w:rsid w:val="00681E96"/>
    <w:rsid w:val="00682904"/>
    <w:rsid w:val="0068371D"/>
    <w:rsid w:val="00696BF9"/>
    <w:rsid w:val="006A2D5B"/>
    <w:rsid w:val="006A425C"/>
    <w:rsid w:val="006A49FA"/>
    <w:rsid w:val="006B2D7E"/>
    <w:rsid w:val="006C306A"/>
    <w:rsid w:val="006D0812"/>
    <w:rsid w:val="006D645D"/>
    <w:rsid w:val="006D648C"/>
    <w:rsid w:val="006E14A6"/>
    <w:rsid w:val="006E1628"/>
    <w:rsid w:val="006E30C3"/>
    <w:rsid w:val="006E7339"/>
    <w:rsid w:val="006E75D2"/>
    <w:rsid w:val="006F2373"/>
    <w:rsid w:val="006F2664"/>
    <w:rsid w:val="006F3D05"/>
    <w:rsid w:val="006F4A91"/>
    <w:rsid w:val="00704F7D"/>
    <w:rsid w:val="00714287"/>
    <w:rsid w:val="00716035"/>
    <w:rsid w:val="00717825"/>
    <w:rsid w:val="007220A3"/>
    <w:rsid w:val="0072315D"/>
    <w:rsid w:val="007236C0"/>
    <w:rsid w:val="00724446"/>
    <w:rsid w:val="00726D8E"/>
    <w:rsid w:val="007277E7"/>
    <w:rsid w:val="00727951"/>
    <w:rsid w:val="00727BE2"/>
    <w:rsid w:val="007305AC"/>
    <w:rsid w:val="007317CC"/>
    <w:rsid w:val="00731E1C"/>
    <w:rsid w:val="007323C2"/>
    <w:rsid w:val="00733591"/>
    <w:rsid w:val="00735834"/>
    <w:rsid w:val="007445B7"/>
    <w:rsid w:val="00747635"/>
    <w:rsid w:val="007516C1"/>
    <w:rsid w:val="00755E50"/>
    <w:rsid w:val="00757D1B"/>
    <w:rsid w:val="00761F17"/>
    <w:rsid w:val="007634DE"/>
    <w:rsid w:val="00763543"/>
    <w:rsid w:val="00764C5E"/>
    <w:rsid w:val="00771C75"/>
    <w:rsid w:val="00772A02"/>
    <w:rsid w:val="00777305"/>
    <w:rsid w:val="007825DE"/>
    <w:rsid w:val="007841DA"/>
    <w:rsid w:val="00787D5C"/>
    <w:rsid w:val="0079034E"/>
    <w:rsid w:val="007905AF"/>
    <w:rsid w:val="007905DD"/>
    <w:rsid w:val="00790F08"/>
    <w:rsid w:val="007A0E70"/>
    <w:rsid w:val="007A2D76"/>
    <w:rsid w:val="007A5A09"/>
    <w:rsid w:val="007A6939"/>
    <w:rsid w:val="007B1349"/>
    <w:rsid w:val="007B1E90"/>
    <w:rsid w:val="007B4DB4"/>
    <w:rsid w:val="007C07AF"/>
    <w:rsid w:val="007C5A0C"/>
    <w:rsid w:val="007C7497"/>
    <w:rsid w:val="007D5CDF"/>
    <w:rsid w:val="007D65C7"/>
    <w:rsid w:val="007D65CA"/>
    <w:rsid w:val="007E189A"/>
    <w:rsid w:val="007E55D2"/>
    <w:rsid w:val="007E666A"/>
    <w:rsid w:val="007F10E9"/>
    <w:rsid w:val="007F4F2A"/>
    <w:rsid w:val="007F7A88"/>
    <w:rsid w:val="0080004F"/>
    <w:rsid w:val="008031E4"/>
    <w:rsid w:val="00812173"/>
    <w:rsid w:val="00833BC3"/>
    <w:rsid w:val="00840CC5"/>
    <w:rsid w:val="00845735"/>
    <w:rsid w:val="0084627F"/>
    <w:rsid w:val="00846D16"/>
    <w:rsid w:val="008519AB"/>
    <w:rsid w:val="00851BEB"/>
    <w:rsid w:val="00855526"/>
    <w:rsid w:val="00855F0E"/>
    <w:rsid w:val="008646B5"/>
    <w:rsid w:val="00864BA3"/>
    <w:rsid w:val="00864D08"/>
    <w:rsid w:val="008653F5"/>
    <w:rsid w:val="008661B0"/>
    <w:rsid w:val="008755CA"/>
    <w:rsid w:val="00876389"/>
    <w:rsid w:val="00876868"/>
    <w:rsid w:val="0088047D"/>
    <w:rsid w:val="00881C56"/>
    <w:rsid w:val="00881F49"/>
    <w:rsid w:val="00882671"/>
    <w:rsid w:val="00884C6F"/>
    <w:rsid w:val="00886466"/>
    <w:rsid w:val="008873D8"/>
    <w:rsid w:val="00890C65"/>
    <w:rsid w:val="00891DFD"/>
    <w:rsid w:val="0089200D"/>
    <w:rsid w:val="008937C9"/>
    <w:rsid w:val="00897D0D"/>
    <w:rsid w:val="008A1F87"/>
    <w:rsid w:val="008A4986"/>
    <w:rsid w:val="008B30BD"/>
    <w:rsid w:val="008B633F"/>
    <w:rsid w:val="008B7902"/>
    <w:rsid w:val="008C05B3"/>
    <w:rsid w:val="008C1650"/>
    <w:rsid w:val="008C6FEE"/>
    <w:rsid w:val="008C7E8B"/>
    <w:rsid w:val="008D1231"/>
    <w:rsid w:val="008D14F1"/>
    <w:rsid w:val="008D1F83"/>
    <w:rsid w:val="008D23A4"/>
    <w:rsid w:val="008D2658"/>
    <w:rsid w:val="008D4999"/>
    <w:rsid w:val="008D5C72"/>
    <w:rsid w:val="008E2755"/>
    <w:rsid w:val="008E4273"/>
    <w:rsid w:val="008E7FC3"/>
    <w:rsid w:val="008F1852"/>
    <w:rsid w:val="008F2BA6"/>
    <w:rsid w:val="008F36D1"/>
    <w:rsid w:val="008F7E57"/>
    <w:rsid w:val="00900579"/>
    <w:rsid w:val="00900A72"/>
    <w:rsid w:val="00907FE3"/>
    <w:rsid w:val="00911493"/>
    <w:rsid w:val="00911FD3"/>
    <w:rsid w:val="00915C63"/>
    <w:rsid w:val="00920410"/>
    <w:rsid w:val="009207DF"/>
    <w:rsid w:val="00922C57"/>
    <w:rsid w:val="00924A31"/>
    <w:rsid w:val="009403C9"/>
    <w:rsid w:val="00947F4C"/>
    <w:rsid w:val="00951CC1"/>
    <w:rsid w:val="00951CD6"/>
    <w:rsid w:val="00963186"/>
    <w:rsid w:val="009705FA"/>
    <w:rsid w:val="009720FB"/>
    <w:rsid w:val="009726C7"/>
    <w:rsid w:val="00974793"/>
    <w:rsid w:val="00974D57"/>
    <w:rsid w:val="00977112"/>
    <w:rsid w:val="009869CB"/>
    <w:rsid w:val="009918E8"/>
    <w:rsid w:val="00992EBA"/>
    <w:rsid w:val="00993E12"/>
    <w:rsid w:val="00995425"/>
    <w:rsid w:val="0099718A"/>
    <w:rsid w:val="009A093A"/>
    <w:rsid w:val="009A1AF3"/>
    <w:rsid w:val="009A2A7B"/>
    <w:rsid w:val="009A6791"/>
    <w:rsid w:val="009B0D09"/>
    <w:rsid w:val="009B1AD6"/>
    <w:rsid w:val="009B6E96"/>
    <w:rsid w:val="009C5B0E"/>
    <w:rsid w:val="009D2E73"/>
    <w:rsid w:val="009D40D1"/>
    <w:rsid w:val="009E0266"/>
    <w:rsid w:val="009F3428"/>
    <w:rsid w:val="009F4674"/>
    <w:rsid w:val="009F560A"/>
    <w:rsid w:val="009F63FA"/>
    <w:rsid w:val="009F6969"/>
    <w:rsid w:val="009F7CCA"/>
    <w:rsid w:val="00A02339"/>
    <w:rsid w:val="00A062A6"/>
    <w:rsid w:val="00A11BC0"/>
    <w:rsid w:val="00A12AC8"/>
    <w:rsid w:val="00A1527D"/>
    <w:rsid w:val="00A160B5"/>
    <w:rsid w:val="00A20089"/>
    <w:rsid w:val="00A202CF"/>
    <w:rsid w:val="00A23AE2"/>
    <w:rsid w:val="00A260F1"/>
    <w:rsid w:val="00A334CB"/>
    <w:rsid w:val="00A35CE0"/>
    <w:rsid w:val="00A36286"/>
    <w:rsid w:val="00A37442"/>
    <w:rsid w:val="00A3799E"/>
    <w:rsid w:val="00A41BEC"/>
    <w:rsid w:val="00A41EDF"/>
    <w:rsid w:val="00A46D83"/>
    <w:rsid w:val="00A509A7"/>
    <w:rsid w:val="00A50F12"/>
    <w:rsid w:val="00A53EE0"/>
    <w:rsid w:val="00A57352"/>
    <w:rsid w:val="00A623A6"/>
    <w:rsid w:val="00A62C23"/>
    <w:rsid w:val="00A74492"/>
    <w:rsid w:val="00A8412E"/>
    <w:rsid w:val="00A863D0"/>
    <w:rsid w:val="00A93C16"/>
    <w:rsid w:val="00A95A40"/>
    <w:rsid w:val="00A95EDF"/>
    <w:rsid w:val="00AA18CA"/>
    <w:rsid w:val="00AA6D2F"/>
    <w:rsid w:val="00AA6ED4"/>
    <w:rsid w:val="00AB1E80"/>
    <w:rsid w:val="00AB345B"/>
    <w:rsid w:val="00AB4B44"/>
    <w:rsid w:val="00AB5003"/>
    <w:rsid w:val="00AB5D02"/>
    <w:rsid w:val="00AD0491"/>
    <w:rsid w:val="00AD3095"/>
    <w:rsid w:val="00AE00C0"/>
    <w:rsid w:val="00AE0987"/>
    <w:rsid w:val="00AE3B25"/>
    <w:rsid w:val="00AE4715"/>
    <w:rsid w:val="00AE5C7C"/>
    <w:rsid w:val="00AF1211"/>
    <w:rsid w:val="00AF32E6"/>
    <w:rsid w:val="00AF3CC3"/>
    <w:rsid w:val="00AF6E44"/>
    <w:rsid w:val="00B00802"/>
    <w:rsid w:val="00B00B4C"/>
    <w:rsid w:val="00B04A01"/>
    <w:rsid w:val="00B101D7"/>
    <w:rsid w:val="00B11BE2"/>
    <w:rsid w:val="00B13943"/>
    <w:rsid w:val="00B2112B"/>
    <w:rsid w:val="00B25F23"/>
    <w:rsid w:val="00B27C14"/>
    <w:rsid w:val="00B33AAB"/>
    <w:rsid w:val="00B342E0"/>
    <w:rsid w:val="00B34741"/>
    <w:rsid w:val="00B36031"/>
    <w:rsid w:val="00B4246D"/>
    <w:rsid w:val="00B439BB"/>
    <w:rsid w:val="00B512CE"/>
    <w:rsid w:val="00B5142A"/>
    <w:rsid w:val="00B54E8D"/>
    <w:rsid w:val="00B5596D"/>
    <w:rsid w:val="00B62703"/>
    <w:rsid w:val="00B62AEA"/>
    <w:rsid w:val="00B6387D"/>
    <w:rsid w:val="00B63CDB"/>
    <w:rsid w:val="00B64DD4"/>
    <w:rsid w:val="00B67C45"/>
    <w:rsid w:val="00B74BB9"/>
    <w:rsid w:val="00B826E5"/>
    <w:rsid w:val="00B8342C"/>
    <w:rsid w:val="00B950E1"/>
    <w:rsid w:val="00B97451"/>
    <w:rsid w:val="00B979C9"/>
    <w:rsid w:val="00BA16BB"/>
    <w:rsid w:val="00BA4F7F"/>
    <w:rsid w:val="00BB745F"/>
    <w:rsid w:val="00BC1D89"/>
    <w:rsid w:val="00BD0C33"/>
    <w:rsid w:val="00BD3AB0"/>
    <w:rsid w:val="00BD5324"/>
    <w:rsid w:val="00BD53CD"/>
    <w:rsid w:val="00BD5796"/>
    <w:rsid w:val="00BE6222"/>
    <w:rsid w:val="00BE6AFE"/>
    <w:rsid w:val="00BF05E5"/>
    <w:rsid w:val="00BF11BA"/>
    <w:rsid w:val="00BF1450"/>
    <w:rsid w:val="00BF254B"/>
    <w:rsid w:val="00BF732F"/>
    <w:rsid w:val="00C0494E"/>
    <w:rsid w:val="00C11D8C"/>
    <w:rsid w:val="00C1670E"/>
    <w:rsid w:val="00C174BA"/>
    <w:rsid w:val="00C17770"/>
    <w:rsid w:val="00C17D15"/>
    <w:rsid w:val="00C25757"/>
    <w:rsid w:val="00C31446"/>
    <w:rsid w:val="00C51888"/>
    <w:rsid w:val="00C542A6"/>
    <w:rsid w:val="00C55596"/>
    <w:rsid w:val="00C61062"/>
    <w:rsid w:val="00C61D9E"/>
    <w:rsid w:val="00C670F0"/>
    <w:rsid w:val="00C7206F"/>
    <w:rsid w:val="00C7352C"/>
    <w:rsid w:val="00C73AFB"/>
    <w:rsid w:val="00C74B6B"/>
    <w:rsid w:val="00C7676F"/>
    <w:rsid w:val="00C804AB"/>
    <w:rsid w:val="00C847D9"/>
    <w:rsid w:val="00C87878"/>
    <w:rsid w:val="00C92612"/>
    <w:rsid w:val="00C93817"/>
    <w:rsid w:val="00C9493F"/>
    <w:rsid w:val="00C94987"/>
    <w:rsid w:val="00CA1937"/>
    <w:rsid w:val="00CA367D"/>
    <w:rsid w:val="00CA7B7D"/>
    <w:rsid w:val="00CB12DA"/>
    <w:rsid w:val="00CB2377"/>
    <w:rsid w:val="00CB45FA"/>
    <w:rsid w:val="00CC4B2A"/>
    <w:rsid w:val="00CC4CAF"/>
    <w:rsid w:val="00CC5D3A"/>
    <w:rsid w:val="00CD17E8"/>
    <w:rsid w:val="00CD1C16"/>
    <w:rsid w:val="00CD2F41"/>
    <w:rsid w:val="00CD36A1"/>
    <w:rsid w:val="00CD676D"/>
    <w:rsid w:val="00CE0A08"/>
    <w:rsid w:val="00CE2DE6"/>
    <w:rsid w:val="00CF2EDD"/>
    <w:rsid w:val="00CF3A61"/>
    <w:rsid w:val="00D12670"/>
    <w:rsid w:val="00D136A8"/>
    <w:rsid w:val="00D14011"/>
    <w:rsid w:val="00D14CA3"/>
    <w:rsid w:val="00D207E3"/>
    <w:rsid w:val="00D27C49"/>
    <w:rsid w:val="00D308B5"/>
    <w:rsid w:val="00D3093F"/>
    <w:rsid w:val="00D34B52"/>
    <w:rsid w:val="00D43A77"/>
    <w:rsid w:val="00D50ADA"/>
    <w:rsid w:val="00D5524A"/>
    <w:rsid w:val="00D567F9"/>
    <w:rsid w:val="00D569E2"/>
    <w:rsid w:val="00D62CAC"/>
    <w:rsid w:val="00D6512D"/>
    <w:rsid w:val="00D66C2E"/>
    <w:rsid w:val="00D70342"/>
    <w:rsid w:val="00D75805"/>
    <w:rsid w:val="00D77D03"/>
    <w:rsid w:val="00D8440D"/>
    <w:rsid w:val="00D91F8C"/>
    <w:rsid w:val="00D938A0"/>
    <w:rsid w:val="00DA3832"/>
    <w:rsid w:val="00DA6D1E"/>
    <w:rsid w:val="00DA7303"/>
    <w:rsid w:val="00DB0280"/>
    <w:rsid w:val="00DB2CC5"/>
    <w:rsid w:val="00DB5E8D"/>
    <w:rsid w:val="00DC08C4"/>
    <w:rsid w:val="00DD1612"/>
    <w:rsid w:val="00DD42A0"/>
    <w:rsid w:val="00DD4D72"/>
    <w:rsid w:val="00DE000D"/>
    <w:rsid w:val="00DF5939"/>
    <w:rsid w:val="00DF7736"/>
    <w:rsid w:val="00E07F55"/>
    <w:rsid w:val="00E106D2"/>
    <w:rsid w:val="00E152DE"/>
    <w:rsid w:val="00E1779B"/>
    <w:rsid w:val="00E22214"/>
    <w:rsid w:val="00E26828"/>
    <w:rsid w:val="00E36D4A"/>
    <w:rsid w:val="00E40B22"/>
    <w:rsid w:val="00E41313"/>
    <w:rsid w:val="00E46172"/>
    <w:rsid w:val="00E4753C"/>
    <w:rsid w:val="00E53743"/>
    <w:rsid w:val="00E56310"/>
    <w:rsid w:val="00E57268"/>
    <w:rsid w:val="00E615F4"/>
    <w:rsid w:val="00E620BE"/>
    <w:rsid w:val="00E720D0"/>
    <w:rsid w:val="00E74B2D"/>
    <w:rsid w:val="00E7736A"/>
    <w:rsid w:val="00E77D6D"/>
    <w:rsid w:val="00E813CD"/>
    <w:rsid w:val="00E84D28"/>
    <w:rsid w:val="00E954DF"/>
    <w:rsid w:val="00EA0F47"/>
    <w:rsid w:val="00EA4E34"/>
    <w:rsid w:val="00EB277B"/>
    <w:rsid w:val="00EB72F8"/>
    <w:rsid w:val="00EB789E"/>
    <w:rsid w:val="00EC3137"/>
    <w:rsid w:val="00EE5280"/>
    <w:rsid w:val="00EF1E86"/>
    <w:rsid w:val="00EF2026"/>
    <w:rsid w:val="00EF2676"/>
    <w:rsid w:val="00F025F7"/>
    <w:rsid w:val="00F043FF"/>
    <w:rsid w:val="00F04984"/>
    <w:rsid w:val="00F04994"/>
    <w:rsid w:val="00F144D3"/>
    <w:rsid w:val="00F14B08"/>
    <w:rsid w:val="00F16577"/>
    <w:rsid w:val="00F216F3"/>
    <w:rsid w:val="00F24B5A"/>
    <w:rsid w:val="00F26062"/>
    <w:rsid w:val="00F3269F"/>
    <w:rsid w:val="00F32A75"/>
    <w:rsid w:val="00F36299"/>
    <w:rsid w:val="00F3634E"/>
    <w:rsid w:val="00F365CD"/>
    <w:rsid w:val="00F36FC8"/>
    <w:rsid w:val="00F40F01"/>
    <w:rsid w:val="00F47D8D"/>
    <w:rsid w:val="00F544E0"/>
    <w:rsid w:val="00F6014B"/>
    <w:rsid w:val="00F62186"/>
    <w:rsid w:val="00F63CA7"/>
    <w:rsid w:val="00F64209"/>
    <w:rsid w:val="00F649EE"/>
    <w:rsid w:val="00F673FF"/>
    <w:rsid w:val="00F72AB3"/>
    <w:rsid w:val="00F73C0C"/>
    <w:rsid w:val="00F77E8D"/>
    <w:rsid w:val="00F805A1"/>
    <w:rsid w:val="00F82150"/>
    <w:rsid w:val="00F94597"/>
    <w:rsid w:val="00F95548"/>
    <w:rsid w:val="00F95610"/>
    <w:rsid w:val="00F97262"/>
    <w:rsid w:val="00F978D0"/>
    <w:rsid w:val="00FA49B0"/>
    <w:rsid w:val="00FA7145"/>
    <w:rsid w:val="00FB746E"/>
    <w:rsid w:val="00FB7C4F"/>
    <w:rsid w:val="00FD0BC6"/>
    <w:rsid w:val="00FD3BAF"/>
    <w:rsid w:val="00FE2E96"/>
    <w:rsid w:val="00FE3E3D"/>
    <w:rsid w:val="00FF4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324FF"/>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4B0873"/>
    <w:pPr>
      <w:spacing w:after="0" w:line="240" w:lineRule="auto"/>
    </w:pPr>
    <w:rPr>
      <w:rFonts w:ascii="Arial" w:hAnsi="Arial"/>
      <w:sz w:val="20"/>
    </w:rPr>
  </w:style>
  <w:style w:type="character" w:customStyle="1" w:styleId="ListNumber-ContractCzechRadioChar">
    <w:name w:val="List Number - Contract (Czech Radio) Char"/>
    <w:link w:val="ListNumber-ContractCzechRadio"/>
    <w:uiPriority w:val="13"/>
    <w:locked/>
    <w:rsid w:val="001F75C4"/>
    <w:rPr>
      <w:rFonts w:ascii="Arial" w:hAnsi="Arial"/>
      <w:sz w:val="20"/>
    </w:rPr>
  </w:style>
  <w:style w:type="character" w:customStyle="1" w:styleId="Zkladntext20">
    <w:name w:val="Základní text (2)_"/>
    <w:basedOn w:val="Standardnpsmoodstavce"/>
    <w:link w:val="Zkladntext21"/>
    <w:rsid w:val="00755E50"/>
    <w:rPr>
      <w:rFonts w:ascii="Arial" w:eastAsia="Arial" w:hAnsi="Arial" w:cs="Arial"/>
      <w:sz w:val="20"/>
      <w:szCs w:val="20"/>
      <w:shd w:val="clear" w:color="auto" w:fill="FFFFFF"/>
    </w:rPr>
  </w:style>
  <w:style w:type="paragraph" w:customStyle="1" w:styleId="Zkladntext21">
    <w:name w:val="Základní text (2)"/>
    <w:basedOn w:val="Normln"/>
    <w:link w:val="Zkladntext20"/>
    <w:rsid w:val="00755E50"/>
    <w:pPr>
      <w:widowControl w:val="0"/>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0" w:lineRule="atLeast"/>
      <w:ind w:hanging="760"/>
      <w:jc w:val="center"/>
    </w:pPr>
    <w:rPr>
      <w:rFonts w:eastAsia="Arial" w:cs="Arial"/>
      <w:szCs w:val="20"/>
    </w:rPr>
  </w:style>
  <w:style w:type="character" w:customStyle="1" w:styleId="Nadpis40">
    <w:name w:val="Nadpis #4_"/>
    <w:link w:val="Nadpis41"/>
    <w:locked/>
    <w:rsid w:val="00755E50"/>
    <w:rPr>
      <w:rFonts w:ascii="Trebuchet MS" w:eastAsia="Trebuchet MS" w:hAnsi="Trebuchet MS" w:cs="Trebuchet MS"/>
      <w:b/>
      <w:bCs/>
      <w:shd w:val="clear" w:color="auto" w:fill="FFFFFF"/>
    </w:rPr>
  </w:style>
  <w:style w:type="paragraph" w:customStyle="1" w:styleId="Nadpis41">
    <w:name w:val="Nadpis #4"/>
    <w:basedOn w:val="Normln"/>
    <w:link w:val="Nadpis40"/>
    <w:rsid w:val="00755E50"/>
    <w:pPr>
      <w:widowControl w:val="0"/>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480" w:after="360" w:line="0" w:lineRule="atLeast"/>
      <w:jc w:val="both"/>
      <w:outlineLvl w:val="3"/>
    </w:pPr>
    <w:rPr>
      <w:rFonts w:ascii="Trebuchet MS" w:eastAsia="Trebuchet MS" w:hAnsi="Trebuchet MS" w:cs="Trebuchet MS"/>
      <w:b/>
      <w:bCs/>
      <w:sz w:val="22"/>
    </w:rPr>
  </w:style>
  <w:style w:type="character" w:customStyle="1" w:styleId="vabold">
    <w:name w:val="va__bold"/>
    <w:basedOn w:val="Standardnpsmoodstavce"/>
    <w:rsid w:val="00491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uzana.kubisova@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BB77796-D466-4E2A-8BAF-8ABAC132D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1</Pages>
  <Words>5243</Words>
  <Characters>30939</Characters>
  <Application>Microsoft Office Word</Application>
  <DocSecurity>0</DocSecurity>
  <Lines>257</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179</cp:revision>
  <dcterms:created xsi:type="dcterms:W3CDTF">2017-04-27T06:49:00Z</dcterms:created>
  <dcterms:modified xsi:type="dcterms:W3CDTF">2025-12-10T09:21:00Z</dcterms:modified>
</cp:coreProperties>
</file>